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9DFB3" w14:textId="77777777" w:rsidR="00B862B3" w:rsidRDefault="00B862B3" w:rsidP="00B862B3">
      <w:pPr>
        <w:pStyle w:val="aa"/>
        <w:ind w:left="-567"/>
        <w:jc w:val="right"/>
        <w:rPr>
          <w:rFonts w:ascii="Times New Roman" w:hAnsi="Times New Roman"/>
        </w:rPr>
      </w:pPr>
      <w:bookmarkStart w:id="0" w:name="_GoBack"/>
      <w:bookmarkEnd w:id="0"/>
    </w:p>
    <w:p w14:paraId="24072DFF" w14:textId="4F4DDED1" w:rsidR="00B862B3" w:rsidRDefault="00B862B3" w:rsidP="00B862B3">
      <w:pPr>
        <w:pStyle w:val="aa"/>
        <w:ind w:left="-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427C5B8A" w14:textId="77777777" w:rsidR="00B862B3" w:rsidRPr="00023662" w:rsidRDefault="00B862B3" w:rsidP="00B862B3">
      <w:pPr>
        <w:pStyle w:val="aa"/>
        <w:ind w:left="-567"/>
        <w:jc w:val="right"/>
        <w:rPr>
          <w:rFonts w:ascii="Times New Roman" w:hAnsi="Times New Roman"/>
        </w:rPr>
      </w:pPr>
      <w:r w:rsidRPr="00023662">
        <w:rPr>
          <w:rFonts w:ascii="Times New Roman" w:hAnsi="Times New Roman"/>
        </w:rPr>
        <w:t>к постановлению Администрации</w:t>
      </w:r>
    </w:p>
    <w:p w14:paraId="37D0970C" w14:textId="77777777" w:rsidR="00B862B3" w:rsidRPr="00023662" w:rsidRDefault="00B862B3" w:rsidP="00B862B3">
      <w:pPr>
        <w:pStyle w:val="aa"/>
        <w:ind w:left="-567"/>
        <w:jc w:val="right"/>
        <w:rPr>
          <w:rFonts w:ascii="Times New Roman" w:hAnsi="Times New Roman"/>
        </w:rPr>
      </w:pPr>
      <w:r w:rsidRPr="00023662">
        <w:rPr>
          <w:rFonts w:ascii="Times New Roman" w:hAnsi="Times New Roman"/>
        </w:rPr>
        <w:t>Катав-Ивановского муниципального района</w:t>
      </w:r>
    </w:p>
    <w:p w14:paraId="583F8000" w14:textId="77777777" w:rsidR="00B862B3" w:rsidRPr="008D0B22" w:rsidRDefault="00B862B3" w:rsidP="00B862B3">
      <w:pPr>
        <w:pStyle w:val="aa"/>
        <w:ind w:left="-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 ______2022</w:t>
      </w:r>
      <w:r w:rsidRPr="00023662">
        <w:rPr>
          <w:rFonts w:ascii="Times New Roman" w:hAnsi="Times New Roman"/>
        </w:rPr>
        <w:t>года  №__</w:t>
      </w:r>
      <w:r>
        <w:rPr>
          <w:rFonts w:ascii="Times New Roman" w:hAnsi="Times New Roman"/>
        </w:rPr>
        <w:t>___</w:t>
      </w:r>
    </w:p>
    <w:p w14:paraId="633638E3" w14:textId="77777777" w:rsidR="00FC4486" w:rsidRDefault="00FC4486" w:rsidP="00FC448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Паспорт</w:t>
      </w:r>
    </w:p>
    <w:p w14:paraId="3231461D" w14:textId="77777777" w:rsidR="00FC4486" w:rsidRDefault="00FC4486" w:rsidP="00FC448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Муниципальной  программы Катав-Ивановского муниципального района</w:t>
      </w:r>
    </w:p>
    <w:p w14:paraId="275BA4B9" w14:textId="77777777" w:rsidR="00FC4486" w:rsidRDefault="00FC4486" w:rsidP="00FC448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«Капитальное строительство на территории Катав -Ивановского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 на 2018 - 2024 годы»</w:t>
      </w:r>
    </w:p>
    <w:p w14:paraId="01CB0D0D" w14:textId="77777777" w:rsidR="00FC4486" w:rsidRDefault="00FC4486" w:rsidP="00FC448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21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513"/>
        <w:gridCol w:w="8"/>
      </w:tblGrid>
      <w:tr w:rsidR="00FC4486" w14:paraId="5C19BF7A" w14:textId="77777777" w:rsidTr="00233439">
        <w:trPr>
          <w:gridAfter w:val="1"/>
          <w:wAfter w:w="8" w:type="dxa"/>
          <w:trHeight w:val="3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55E8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893E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Управление коммунального хозяйства, транспорта и связи  Катав-Ивановского муниципального района</w:t>
            </w:r>
          </w:p>
        </w:tc>
      </w:tr>
      <w:tr w:rsidR="00FC4486" w14:paraId="61035112" w14:textId="77777777" w:rsidTr="00233439">
        <w:trPr>
          <w:gridAfter w:val="1"/>
          <w:wAfter w:w="8" w:type="dxa"/>
          <w:trHeight w:val="50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8EC0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Соисполнители муниципальной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</w:t>
            </w: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3703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-</w:t>
            </w:r>
          </w:p>
        </w:tc>
      </w:tr>
      <w:tr w:rsidR="00FC4486" w14:paraId="4BA33367" w14:textId="77777777" w:rsidTr="00233439">
        <w:trPr>
          <w:trHeight w:val="696"/>
        </w:trPr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F75B" w14:textId="77777777" w:rsidR="00FC4486" w:rsidRDefault="00FC448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Программно-целевые инструменты муниципальной программы</w:t>
            </w:r>
          </w:p>
        </w:tc>
      </w:tr>
      <w:tr w:rsidR="00FC4486" w14:paraId="68B836ED" w14:textId="77777777" w:rsidTr="00BD7014">
        <w:trPr>
          <w:gridAfter w:val="1"/>
          <w:wAfter w:w="8" w:type="dxa"/>
          <w:trHeight w:val="18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CBFC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 w:eastAsia="en-US"/>
              </w:rPr>
              <w:t>Основные 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6D06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Обеспечение населения Катав - Ивановского муниципального района  развитой инженерной инфраструктурой: физкультурно – оздоровительным комплексом и детским садом, создание  комфортных  условий  для  пребывания  детей  в  детских садах,  строительство газовых сетей и  обеспечение  населения  района.</w:t>
            </w:r>
          </w:p>
        </w:tc>
      </w:tr>
      <w:tr w:rsidR="00FC4486" w14:paraId="2697F3FC" w14:textId="77777777" w:rsidTr="00233439">
        <w:trPr>
          <w:gridAfter w:val="1"/>
          <w:wAfter w:w="8" w:type="dxa"/>
          <w:trHeight w:val="6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0154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Основные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задачи </w:t>
            </w: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FEE8D" w14:textId="77777777" w:rsidR="00FC4486" w:rsidRDefault="00FC4486">
            <w:pPr>
              <w:pStyle w:val="ConsPlusCell"/>
              <w:widowControl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1.Создание условий для комфортного проживания населения Катав-Ивановского муниципального района путем строительства современных объектов:  физической культуры и спорта  и детских учреждений;</w:t>
            </w:r>
          </w:p>
          <w:p w14:paraId="25CF5497" w14:textId="77777777" w:rsidR="00FC4486" w:rsidRDefault="00FC4486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Перевод на газовое отопление муниципальные дошкольные образовательные учреждения.</w:t>
            </w:r>
          </w:p>
          <w:p w14:paraId="1DECF5A1" w14:textId="77777777" w:rsidR="00FC4486" w:rsidRDefault="00FC4486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Строительство  газовых сетей и обеспечение населения Катав - Ивановского муниципального района газовыми сетями, в том  числе отдаленных  сельских поселений</w:t>
            </w:r>
          </w:p>
        </w:tc>
      </w:tr>
      <w:tr w:rsidR="00FC4486" w14:paraId="4CF684D5" w14:textId="77777777" w:rsidTr="00233439">
        <w:trPr>
          <w:gridAfter w:val="1"/>
          <w:wAfter w:w="8" w:type="dxa"/>
          <w:trHeight w:val="6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E3DD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5C8B" w14:textId="77777777" w:rsidR="00FC4486" w:rsidRDefault="00FC4486">
            <w:pPr>
              <w:pStyle w:val="ConsPlusCell"/>
              <w:widowControl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1.Единовременная  пропускная  способность  объектов  спорта, введенных  в эксплуатацию в рамках  муниципальной программы по направлению, касающемуся совершенствования  условий для развития массового спорта;</w:t>
            </w:r>
          </w:p>
          <w:p w14:paraId="2684105F" w14:textId="77777777" w:rsidR="00FC4486" w:rsidRPr="00AF7CBB" w:rsidRDefault="00FC4486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новых мест  в детских дошкольных учреждени</w:t>
            </w:r>
            <w:r w:rsidR="00AF7CBB">
              <w:rPr>
                <w:rFonts w:ascii="Times New Roman" w:hAnsi="Times New Roman" w:cs="Times New Roman"/>
                <w:sz w:val="26"/>
                <w:szCs w:val="26"/>
              </w:rPr>
              <w:t>й.</w:t>
            </w:r>
          </w:p>
          <w:p w14:paraId="3374D81E" w14:textId="77777777" w:rsidR="00FC4486" w:rsidRDefault="00FC4486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2.Обеспечение температурного режима внутреннего воздуха в детских дошкольных учреждениях нормами СанПин.</w:t>
            </w:r>
          </w:p>
          <w:p w14:paraId="2493B4F1" w14:textId="77777777" w:rsidR="00FC4486" w:rsidRDefault="00FC4486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3.Обеспечение газоснабжением жилых домов.</w:t>
            </w:r>
          </w:p>
          <w:p w14:paraId="51914450" w14:textId="77777777" w:rsidR="00FC4486" w:rsidRDefault="00FC4486">
            <w:pPr>
              <w:pStyle w:val="ConsPlusCell"/>
              <w:widowControl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4486" w14:paraId="06FA8167" w14:textId="77777777" w:rsidTr="00233439">
        <w:trPr>
          <w:gridAfter w:val="1"/>
          <w:wAfter w:w="8" w:type="dxa"/>
          <w:trHeight w:val="70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BC11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A61B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Срок  реализации  2018 –2024 годы</w:t>
            </w:r>
          </w:p>
          <w:p w14:paraId="38C209B0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FC4486" w14:paraId="49CB2D61" w14:textId="77777777" w:rsidTr="00233439">
        <w:trPr>
          <w:gridAfter w:val="1"/>
          <w:wAfter w:w="8" w:type="dxa"/>
          <w:trHeight w:val="3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0570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Объем бюджетных ассигнований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7C4B" w14:textId="67FF1FBF" w:rsidR="00FC4486" w:rsidRDefault="00FC448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F807A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– </w:t>
            </w:r>
            <w:r w:rsidR="005163FC">
              <w:rPr>
                <w:rFonts w:ascii="Times New Roman" w:hAnsi="Times New Roman"/>
                <w:b/>
                <w:bCs/>
                <w:sz w:val="26"/>
                <w:szCs w:val="26"/>
              </w:rPr>
              <w:t>619</w:t>
            </w:r>
            <w:r w:rsidR="005163FC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="005163FC">
              <w:rPr>
                <w:rFonts w:ascii="Times New Roman" w:hAnsi="Times New Roman"/>
                <w:b/>
                <w:bCs/>
                <w:sz w:val="26"/>
                <w:szCs w:val="26"/>
              </w:rPr>
              <w:t>556,7</w:t>
            </w:r>
            <w:r w:rsidR="0071365B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тыс. руб</w:t>
            </w:r>
            <w:r w:rsidR="002D6E4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1912495" w14:textId="53233DF2" w:rsidR="00985CA3" w:rsidRPr="00985CA3" w:rsidRDefault="002D6E49" w:rsidP="00985CA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          ОБ-</w:t>
            </w:r>
            <w:r w:rsidR="005163FC">
              <w:rPr>
                <w:rFonts w:ascii="Times New Roman" w:hAnsi="Times New Roman"/>
                <w:sz w:val="26"/>
                <w:szCs w:val="26"/>
                <w:lang w:val="ru-RU"/>
              </w:rPr>
              <w:t>554 835,</w:t>
            </w:r>
            <w:r w:rsidR="00985CA3" w:rsidRPr="00985CA3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  <w:p w14:paraId="68355213" w14:textId="20253732" w:rsidR="00985CA3" w:rsidRPr="00985CA3" w:rsidRDefault="002D6E49" w:rsidP="00985CA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          МБ-</w:t>
            </w:r>
            <w:r w:rsidR="005163FC">
              <w:rPr>
                <w:rFonts w:ascii="Times New Roman" w:hAnsi="Times New Roman"/>
                <w:sz w:val="26"/>
                <w:szCs w:val="26"/>
                <w:lang w:val="ru-RU"/>
              </w:rPr>
              <w:t>51 666</w:t>
            </w:r>
            <w:r w:rsidR="005163FC">
              <w:rPr>
                <w:rFonts w:ascii="Times New Roman" w:hAnsi="Times New Roman"/>
                <w:sz w:val="26"/>
                <w:szCs w:val="26"/>
              </w:rPr>
              <w:t>,4</w:t>
            </w:r>
          </w:p>
          <w:p w14:paraId="609A9D1C" w14:textId="77777777" w:rsidR="00FC4486" w:rsidRDefault="00FC448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6"/>
                  <w:szCs w:val="26"/>
                </w:rPr>
                <w:t>2018 г</w:t>
              </w:r>
            </w:smartTag>
            <w:r>
              <w:rPr>
                <w:rFonts w:ascii="Times New Roman" w:hAnsi="Times New Roman"/>
                <w:sz w:val="26"/>
                <w:szCs w:val="26"/>
              </w:rPr>
              <w:t xml:space="preserve">. – </w:t>
            </w:r>
            <w:r w:rsidR="00CB2062">
              <w:rPr>
                <w:rFonts w:ascii="Times New Roman" w:hAnsi="Times New Roman"/>
                <w:b/>
                <w:bCs/>
                <w:sz w:val="26"/>
                <w:szCs w:val="26"/>
              </w:rPr>
              <w:t>27 608,</w:t>
            </w:r>
            <w:r w:rsidR="00CB2062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тыс. руб</w:t>
            </w:r>
            <w:r>
              <w:rPr>
                <w:rFonts w:ascii="Times New Roman" w:hAnsi="Times New Roman"/>
                <w:sz w:val="26"/>
                <w:szCs w:val="26"/>
              </w:rPr>
              <w:t>., в том числе:</w:t>
            </w:r>
          </w:p>
          <w:p w14:paraId="268A1ED4" w14:textId="77777777" w:rsidR="00FC4486" w:rsidRDefault="00FC4486">
            <w:pPr>
              <w:pStyle w:val="a3"/>
              <w:spacing w:line="276" w:lineRule="auto"/>
              <w:ind w:firstLine="88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="00CB2062">
              <w:rPr>
                <w:rFonts w:ascii="Times New Roman" w:hAnsi="Times New Roman"/>
                <w:bCs/>
                <w:sz w:val="26"/>
                <w:szCs w:val="26"/>
              </w:rPr>
              <w:t>608,</w:t>
            </w:r>
            <w:r w:rsidR="00CB2062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тыс. руб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-  местный бюджет; </w:t>
            </w:r>
          </w:p>
          <w:p w14:paraId="1BCD74D3" w14:textId="77777777" w:rsidR="00FC4486" w:rsidRDefault="00FC4486">
            <w:pPr>
              <w:pStyle w:val="a3"/>
              <w:spacing w:line="276" w:lineRule="auto"/>
              <w:ind w:firstLine="88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- 19 000,0 тыс.руб.  -  областной бюджет;</w:t>
            </w:r>
          </w:p>
          <w:p w14:paraId="340772E8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6"/>
                  <w:szCs w:val="26"/>
                </w:rPr>
                <w:t>2019 г</w:t>
              </w:r>
            </w:smartTag>
            <w:r>
              <w:rPr>
                <w:rFonts w:ascii="Times New Roman" w:hAnsi="Times New Roman"/>
                <w:sz w:val="26"/>
                <w:szCs w:val="26"/>
              </w:rPr>
              <w:t xml:space="preserve">. –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21 454,2 тыс. руб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., в том числе: </w:t>
            </w:r>
          </w:p>
          <w:p w14:paraId="1CD00739" w14:textId="77777777" w:rsidR="00FC4486" w:rsidRDefault="00CB2062">
            <w:pPr>
              <w:pStyle w:val="a3"/>
              <w:tabs>
                <w:tab w:val="left" w:pos="600"/>
              </w:tabs>
              <w:spacing w:line="276" w:lineRule="auto"/>
              <w:ind w:firstLine="88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- 11 454,2</w:t>
            </w:r>
            <w:r w:rsidR="00FC4486">
              <w:rPr>
                <w:rFonts w:ascii="Times New Roman" w:hAnsi="Times New Roman"/>
                <w:sz w:val="26"/>
                <w:szCs w:val="26"/>
              </w:rPr>
              <w:t xml:space="preserve"> тыс.руб. - местный бюджет;</w:t>
            </w:r>
          </w:p>
          <w:p w14:paraId="73B1E07C" w14:textId="77777777" w:rsidR="00FC4486" w:rsidRDefault="00FC4486">
            <w:pPr>
              <w:pStyle w:val="a3"/>
              <w:tabs>
                <w:tab w:val="left" w:pos="600"/>
              </w:tabs>
              <w:spacing w:line="276" w:lineRule="auto"/>
              <w:ind w:firstLine="88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- 10 000,00 тыс.руб. - областной бюджет;</w:t>
            </w:r>
          </w:p>
          <w:p w14:paraId="09FDD988" w14:textId="77777777" w:rsidR="00FC4486" w:rsidRDefault="00FC448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6"/>
                  <w:szCs w:val="26"/>
                </w:rPr>
                <w:t>2020 г</w:t>
              </w:r>
            </w:smartTag>
            <w:r>
              <w:rPr>
                <w:rFonts w:ascii="Times New Roman" w:hAnsi="Times New Roman"/>
                <w:sz w:val="26"/>
                <w:szCs w:val="26"/>
              </w:rPr>
              <w:t xml:space="preserve">. – </w:t>
            </w:r>
            <w:r w:rsidR="00216361">
              <w:rPr>
                <w:rFonts w:ascii="Times New Roman" w:hAnsi="Times New Roman"/>
                <w:b/>
                <w:bCs/>
                <w:sz w:val="26"/>
                <w:szCs w:val="26"/>
              </w:rPr>
              <w:t>55 689,</w:t>
            </w:r>
            <w:r w:rsidR="00216361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5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тыс.руб.</w:t>
            </w:r>
            <w:r>
              <w:rPr>
                <w:rFonts w:ascii="Times New Roman" w:hAnsi="Times New Roman"/>
                <w:sz w:val="26"/>
                <w:szCs w:val="26"/>
              </w:rPr>
              <w:t>, в том числе</w:t>
            </w:r>
          </w:p>
          <w:p w14:paraId="6A8ED9D8" w14:textId="77777777" w:rsidR="00FC4486" w:rsidRDefault="00FC4486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- 45 664,5 тыс. руб. -  областной бюджет;</w:t>
            </w:r>
          </w:p>
          <w:p w14:paraId="05483074" w14:textId="77777777" w:rsidR="00FC4486" w:rsidRDefault="00CB2062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- 10 025,</w:t>
            </w:r>
            <w:r w:rsidR="00216361"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  <w:r w:rsidR="00FC4486">
              <w:rPr>
                <w:rFonts w:ascii="Times New Roman" w:hAnsi="Times New Roman"/>
                <w:sz w:val="26"/>
                <w:szCs w:val="26"/>
              </w:rPr>
              <w:t xml:space="preserve"> тыс.руб. - местный бюджет.</w:t>
            </w:r>
          </w:p>
          <w:p w14:paraId="3D7784B8" w14:textId="77777777" w:rsidR="00FC4486" w:rsidRDefault="00FC448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rFonts w:ascii="Times New Roman" w:hAnsi="Times New Roman"/>
                  <w:sz w:val="26"/>
                  <w:szCs w:val="26"/>
                </w:rPr>
                <w:t>2021 г</w:t>
              </w:r>
            </w:smartTag>
            <w:r>
              <w:rPr>
                <w:rFonts w:ascii="Times New Roman" w:hAnsi="Times New Roman"/>
                <w:sz w:val="26"/>
                <w:szCs w:val="26"/>
              </w:rPr>
              <w:t>. –</w:t>
            </w:r>
            <w:r w:rsidR="00274092" w:rsidRPr="0027409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B67AE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59</w:t>
            </w:r>
            <w:r w:rsidR="00274092" w:rsidRPr="00274092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r w:rsidR="00B67AE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364,7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тыс.руб.</w:t>
            </w:r>
            <w:r>
              <w:rPr>
                <w:rFonts w:ascii="Times New Roman" w:hAnsi="Times New Roman"/>
                <w:sz w:val="26"/>
                <w:szCs w:val="26"/>
              </w:rPr>
              <w:t>, в том числе</w:t>
            </w:r>
          </w:p>
          <w:p w14:paraId="2D2B51A0" w14:textId="77777777" w:rsidR="00FC4486" w:rsidRDefault="00FC4486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67AE7">
              <w:rPr>
                <w:rFonts w:ascii="Times New Roman" w:hAnsi="Times New Roman"/>
                <w:sz w:val="26"/>
                <w:szCs w:val="26"/>
                <w:lang w:val="ru-RU"/>
              </w:rPr>
              <w:t>49</w:t>
            </w:r>
            <w:r w:rsidR="00274092" w:rsidRPr="0023343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B67AE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938,2 </w:t>
            </w:r>
            <w:r>
              <w:rPr>
                <w:rFonts w:ascii="Times New Roman" w:hAnsi="Times New Roman"/>
                <w:sz w:val="26"/>
                <w:szCs w:val="26"/>
              </w:rPr>
              <w:t>тыс. руб. -  областной бюджет;</w:t>
            </w:r>
          </w:p>
          <w:p w14:paraId="71E7253D" w14:textId="77777777" w:rsidR="00FC4486" w:rsidRDefault="00D74C7B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- 9 426,</w:t>
            </w:r>
            <w:r w:rsidR="00CB2062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 w:rsidR="00FC4486">
              <w:rPr>
                <w:rFonts w:ascii="Times New Roman" w:hAnsi="Times New Roman"/>
                <w:sz w:val="26"/>
                <w:szCs w:val="26"/>
              </w:rPr>
              <w:t xml:space="preserve"> тыс.руб. - местный бюджет.</w:t>
            </w:r>
            <w:r w:rsidR="00FC4486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14:paraId="4B8C8541" w14:textId="0A93D988" w:rsidR="00FC4486" w:rsidRDefault="00FC448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г. – </w:t>
            </w:r>
            <w:r w:rsidR="005163FC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151 392,4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тыс.руб.</w:t>
            </w:r>
            <w:r>
              <w:rPr>
                <w:rFonts w:ascii="Times New Roman" w:hAnsi="Times New Roman"/>
                <w:sz w:val="26"/>
                <w:szCs w:val="26"/>
              </w:rPr>
              <w:t>, в том числе</w:t>
            </w:r>
          </w:p>
          <w:p w14:paraId="68E0DE43" w14:textId="73034CE3" w:rsidR="00FC4486" w:rsidRDefault="00FC4486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5163FC">
              <w:rPr>
                <w:rFonts w:ascii="Times New Roman" w:hAnsi="Times New Roman"/>
                <w:sz w:val="26"/>
                <w:szCs w:val="26"/>
                <w:lang w:val="ru-RU"/>
              </w:rPr>
              <w:t>136 185</w:t>
            </w:r>
            <w:r w:rsidR="00985CA3" w:rsidRPr="00985CA3">
              <w:rPr>
                <w:rFonts w:ascii="Times New Roman" w:hAnsi="Times New Roman"/>
                <w:sz w:val="26"/>
                <w:szCs w:val="26"/>
                <w:lang w:val="ru-RU"/>
              </w:rPr>
              <w:t>,0</w:t>
            </w:r>
            <w:r w:rsidR="00985CA3" w:rsidRPr="0027409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тыс. руб. -  областной бюджет;</w:t>
            </w:r>
          </w:p>
          <w:p w14:paraId="15BB8D67" w14:textId="4DD8A00C" w:rsidR="00985CA3" w:rsidRPr="00274092" w:rsidRDefault="00D74C7B" w:rsidP="00985CA3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D7014">
              <w:rPr>
                <w:rFonts w:ascii="Times New Roman" w:hAnsi="Times New Roman"/>
                <w:sz w:val="26"/>
                <w:szCs w:val="26"/>
                <w:lang w:val="ru-RU"/>
              </w:rPr>
              <w:t>15 207</w:t>
            </w:r>
            <w:r w:rsidR="005163FC">
              <w:rPr>
                <w:rFonts w:ascii="Times New Roman" w:hAnsi="Times New Roman"/>
                <w:sz w:val="26"/>
                <w:szCs w:val="26"/>
                <w:lang w:val="ru-RU"/>
              </w:rPr>
              <w:t>,4</w:t>
            </w:r>
            <w:r w:rsidR="0027409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274092">
              <w:rPr>
                <w:rFonts w:ascii="Times New Roman" w:hAnsi="Times New Roman"/>
                <w:sz w:val="26"/>
                <w:szCs w:val="26"/>
              </w:rPr>
              <w:t>тыс.руб. - местный бюджет.</w:t>
            </w:r>
          </w:p>
          <w:p w14:paraId="572C72D2" w14:textId="582F14B9" w:rsidR="00FC4486" w:rsidRDefault="00FC448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г. – </w:t>
            </w:r>
            <w:r w:rsidR="00BD7014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1</w:t>
            </w:r>
            <w:r w:rsidR="00CB2062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7 0</w:t>
            </w:r>
            <w:r w:rsidR="00BD7014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40</w:t>
            </w:r>
            <w:r w:rsidR="00D74C7B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,8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тыс.руб.</w:t>
            </w:r>
            <w:r>
              <w:rPr>
                <w:rFonts w:ascii="Times New Roman" w:hAnsi="Times New Roman"/>
                <w:sz w:val="26"/>
                <w:szCs w:val="26"/>
              </w:rPr>
              <w:t>, в том числе</w:t>
            </w:r>
          </w:p>
          <w:p w14:paraId="5F3DCA4A" w14:textId="07DB2B30" w:rsidR="00FC4486" w:rsidRDefault="00FC4486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D7014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="00D74C7B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  <w:r w:rsidR="007F35A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D74C7B">
              <w:rPr>
                <w:rFonts w:ascii="Times New Roman" w:hAnsi="Times New Roman"/>
                <w:sz w:val="26"/>
                <w:szCs w:val="26"/>
                <w:lang w:val="ru-RU"/>
              </w:rPr>
              <w:t>023,8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руб. -  областной бюджет;</w:t>
            </w:r>
          </w:p>
          <w:p w14:paraId="7E148ED9" w14:textId="55F22519" w:rsidR="00BD7014" w:rsidRPr="00BD7014" w:rsidRDefault="00BD7014">
            <w:pPr>
              <w:pStyle w:val="a3"/>
              <w:spacing w:line="276" w:lineRule="auto"/>
              <w:ind w:firstLine="88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- 17,0 тыс.руб. – местный бюджет</w:t>
            </w:r>
          </w:p>
          <w:p w14:paraId="70F59CA7" w14:textId="77777777" w:rsidR="00BD7014" w:rsidRPr="00BD7014" w:rsidRDefault="00FC4486" w:rsidP="00BD7014">
            <w:pPr>
              <w:pStyle w:val="a3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г. –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="00BD7014" w:rsidRPr="00BD7014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17 040,8 тыс.руб., в том числе</w:t>
            </w:r>
          </w:p>
          <w:p w14:paraId="1987B3FF" w14:textId="7A383F65" w:rsidR="00BD7014" w:rsidRPr="00BD7014" w:rsidRDefault="00BD7014" w:rsidP="00BD7014">
            <w:pPr>
              <w:pStyle w:val="a3"/>
              <w:jc w:val="both"/>
              <w:rPr>
                <w:rFonts w:ascii="Times New Roman" w:hAnsi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 xml:space="preserve">             </w:t>
            </w:r>
            <w:r w:rsidRPr="00BD7014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 xml:space="preserve">- </w:t>
            </w:r>
            <w:r w:rsidRPr="00BD7014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17 023,8 тыс. руб. -  областной бюджет;</w:t>
            </w:r>
          </w:p>
          <w:p w14:paraId="77E5E690" w14:textId="66B26726" w:rsidR="00FC4486" w:rsidRPr="00BD7014" w:rsidRDefault="00BD7014" w:rsidP="00BD701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 xml:space="preserve">             </w:t>
            </w:r>
            <w:r w:rsidRPr="00BD7014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- 17,0 тыс.руб. – местный бюджет</w:t>
            </w:r>
          </w:p>
        </w:tc>
      </w:tr>
      <w:tr w:rsidR="00FC4486" w14:paraId="31558C62" w14:textId="77777777" w:rsidTr="00233439">
        <w:trPr>
          <w:gridAfter w:val="1"/>
          <w:wAfter w:w="8" w:type="dxa"/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C0E0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Ожидаемые    результаты 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14AA" w14:textId="77777777" w:rsidR="00FC4486" w:rsidRDefault="00FC4486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 результате реализации программы:</w:t>
            </w:r>
          </w:p>
          <w:p w14:paraId="7B217593" w14:textId="77777777" w:rsidR="00FC4486" w:rsidRDefault="00FC4486" w:rsidP="00233439">
            <w:pPr>
              <w:pStyle w:val="ConsPlusCell"/>
              <w:widowControl/>
              <w:tabs>
                <w:tab w:val="left" w:pos="33"/>
                <w:tab w:val="left" w:pos="600"/>
              </w:tabs>
              <w:spacing w:after="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1.Единовременная  пропускная способность   объекта  спорта, введенных  в эксплуатацию  в рамках муниципальной программы по направлению, касающемуся совершенствования условий для развития массового  спорта - 200 человек в час;</w:t>
            </w:r>
          </w:p>
          <w:p w14:paraId="4DA894F8" w14:textId="77777777" w:rsidR="00FC4486" w:rsidRDefault="00FC4486" w:rsidP="00233439">
            <w:pPr>
              <w:pStyle w:val="ConsPlusCell"/>
              <w:widowControl/>
              <w:tabs>
                <w:tab w:val="left" w:pos="33"/>
                <w:tab w:val="left" w:pos="600"/>
              </w:tabs>
              <w:spacing w:after="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новых мест в детских дошкольных учреждениях - не менее 70мест. </w:t>
            </w:r>
          </w:p>
          <w:p w14:paraId="5767BEA4" w14:textId="77777777" w:rsidR="00FC4486" w:rsidRDefault="00FC4486" w:rsidP="00233439">
            <w:pPr>
              <w:pStyle w:val="ConsPlusCell"/>
              <w:widowControl/>
              <w:tabs>
                <w:tab w:val="left" w:pos="33"/>
                <w:tab w:val="left" w:pos="600"/>
              </w:tabs>
              <w:spacing w:after="0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2.Обеспечение  температурного  режима внутреннего  воздуха в детских дошкольных учреждениях - 22-26С.</w:t>
            </w:r>
          </w:p>
          <w:p w14:paraId="42097D88" w14:textId="77777777" w:rsidR="00FC4486" w:rsidRDefault="00FC4486" w:rsidP="00233439">
            <w:pPr>
              <w:pStyle w:val="a3"/>
              <w:tabs>
                <w:tab w:val="left" w:pos="317"/>
              </w:tabs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3.Обеспечение газоснабжением </w:t>
            </w:r>
            <w:r w:rsidR="000032F2">
              <w:rPr>
                <w:rFonts w:ascii="Times New Roman" w:hAnsi="Times New Roman"/>
                <w:sz w:val="26"/>
                <w:szCs w:val="26"/>
                <w:lang w:val="ru-RU"/>
              </w:rPr>
              <w:t>2114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жилых домов на территории Катав - Ивановского муниципального района.</w:t>
            </w:r>
          </w:p>
          <w:p w14:paraId="0121B017" w14:textId="77777777" w:rsidR="00FC4486" w:rsidRDefault="00FC4486" w:rsidP="00233439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2018г.- 89домов.</w:t>
            </w:r>
          </w:p>
          <w:p w14:paraId="046D0221" w14:textId="77777777" w:rsidR="00FC4486" w:rsidRDefault="00FC4486" w:rsidP="00233439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2019г.- 90домов.</w:t>
            </w:r>
          </w:p>
          <w:p w14:paraId="64F76010" w14:textId="77777777" w:rsidR="00FC4486" w:rsidRDefault="00FC4486" w:rsidP="00233439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2020г.- 338домов.</w:t>
            </w:r>
          </w:p>
          <w:p w14:paraId="012D345E" w14:textId="77777777" w:rsidR="00FC4486" w:rsidRDefault="00FC4486" w:rsidP="00233439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2021г.- 544дома.</w:t>
            </w:r>
          </w:p>
          <w:p w14:paraId="3E3EB99D" w14:textId="53878B1F" w:rsidR="00FC4486" w:rsidRDefault="00271FD4" w:rsidP="00233439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 – 8</w:t>
            </w:r>
            <w:r w:rsidR="00FC4486">
              <w:rPr>
                <w:rFonts w:ascii="Times New Roman" w:hAnsi="Times New Roman" w:cs="Times New Roman"/>
                <w:sz w:val="24"/>
                <w:szCs w:val="24"/>
              </w:rPr>
              <w:t>94 дома</w:t>
            </w:r>
            <w:r w:rsidR="0045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63901C" w14:textId="77777777" w:rsidR="000032F2" w:rsidRDefault="000032F2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2023г.-75домов</w:t>
            </w:r>
          </w:p>
          <w:p w14:paraId="119C3979" w14:textId="77777777" w:rsidR="00FC4486" w:rsidRDefault="000032F2" w:rsidP="00233439">
            <w:pPr>
              <w:pStyle w:val="ConsPlusCell"/>
              <w:widowControl/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2024г.-84дома</w:t>
            </w:r>
          </w:p>
        </w:tc>
      </w:tr>
    </w:tbl>
    <w:p w14:paraId="39F752A2" w14:textId="77777777" w:rsidR="00FC53AC" w:rsidRDefault="00FC53AC" w:rsidP="00FC53AC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029F22F" w14:textId="77777777" w:rsidR="00270FE3" w:rsidRPr="002217AA" w:rsidRDefault="00270FE3" w:rsidP="00157E0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1.</w:t>
      </w:r>
    </w:p>
    <w:p w14:paraId="443CCD0A" w14:textId="77777777" w:rsidR="00270FE3" w:rsidRPr="002217AA" w:rsidRDefault="00270FE3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>Содержание проблемы и обоснование необходимости</w:t>
      </w:r>
    </w:p>
    <w:p w14:paraId="6B92DBE9" w14:textId="77777777" w:rsidR="00270FE3" w:rsidRPr="002217AA" w:rsidRDefault="00270FE3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>ее решения программным методом</w:t>
      </w:r>
    </w:p>
    <w:p w14:paraId="7C0B6D55" w14:textId="77777777" w:rsidR="00270FE3" w:rsidRPr="002217AA" w:rsidRDefault="00270FE3" w:rsidP="00270FE3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D6E411A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pacing w:val="2"/>
          <w:sz w:val="26"/>
          <w:szCs w:val="26"/>
        </w:rPr>
      </w:pPr>
      <w:r w:rsidRPr="002217AA">
        <w:rPr>
          <w:rFonts w:ascii="Times New Roman" w:hAnsi="Times New Roman"/>
          <w:spacing w:val="2"/>
          <w:sz w:val="26"/>
          <w:szCs w:val="26"/>
        </w:rPr>
        <w:t>Репродуктивное здоровье на сегодняшний день является основной составляющей здоровья человека и общества, характеризующая их способность создать и реализовать необходимые условия для рождения здорового ребенка и воспитания здорового поколения, способного обеспечить социальную безопасность и развитие молодежного общества.</w:t>
      </w:r>
    </w:p>
    <w:p w14:paraId="69C45996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pacing w:val="2"/>
          <w:sz w:val="26"/>
          <w:szCs w:val="26"/>
        </w:rPr>
      </w:pPr>
      <w:r w:rsidRPr="002217AA">
        <w:rPr>
          <w:rFonts w:ascii="Times New Roman" w:hAnsi="Times New Roman"/>
          <w:spacing w:val="2"/>
          <w:sz w:val="26"/>
          <w:szCs w:val="26"/>
        </w:rPr>
        <w:t xml:space="preserve">Физический фактор определяет внешнее восприятие человека, его манеру поведения, речь, интеллект. Немаловажное значение в физическом факторе играет увлечение родителей и детей одними видами спорта и их отношения к физической культуре, что служит основой "физической совместимости", интересного проведения совместного досуга и активного отдыха. </w:t>
      </w:r>
    </w:p>
    <w:p w14:paraId="2CADB2D9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pacing w:val="2"/>
          <w:sz w:val="26"/>
          <w:szCs w:val="26"/>
        </w:rPr>
      </w:pPr>
      <w:r w:rsidRPr="002217AA">
        <w:rPr>
          <w:rFonts w:ascii="Times New Roman" w:hAnsi="Times New Roman"/>
          <w:spacing w:val="2"/>
          <w:sz w:val="26"/>
          <w:szCs w:val="26"/>
        </w:rPr>
        <w:t>Культурный фактор определяется соответствием интеллектуально-культурных запросов родителей и детей, их стремлением к постоянному самосовершенствованию. Главную роль здесь может играть не сам уровень развития, а стремление соответствовать друг другу, жить общими интересами. Строительство физкультурно-оздоровительного комплекса и направлено на решение данных проблем.</w:t>
      </w:r>
    </w:p>
    <w:p w14:paraId="1EB30321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Имеющиеся  спортивные залы в школах и других учебных заведения  в течение дня заняты уроками, а в вечернее время спортивными тренировками и мероприятиями по планам учебных заведений. Секции размещаются в малопригодных для занятий спортом помещениях, а взрослое население зачастую вообще лишено условий для занятий спортом.   Физическая культура и спорт - это ведь не только лучшее средство профилактики против различных заболеваний, которое направлено на укрепление и оздоровление организма человека, но и средство для укрепления дружественных связей между людьми разного возраста, разных профессий, различных слоев населения. Физкультурно - спортивный комплекс станет центром массовых занятий физической культурой и спортом, центром профилактики против заболеваний,  центром объединившем всех, кто хочет чувствовать себя здоровым, сильным, крепким телом и духом, ловким, умелым, полноценным членом нашего общества и государства. Кроме того, строительство современного комплекса позволит проводить на территории различные спортивные соревнования.</w:t>
      </w:r>
    </w:p>
    <w:p w14:paraId="548BC9BA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В последние годы Юрюзанское городское поселение испытывает проблемы с централизованной системой теплоснабжения. Температура внутреннего воздуха не соответствует нормам СанПин 2.4.1.2660-10 «Санитарно-эпидемиологические требования к устройству, содержанию</w:t>
      </w:r>
      <w:r w:rsidR="00FF5FBD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2217AA">
        <w:rPr>
          <w:rFonts w:ascii="Times New Roman" w:hAnsi="Times New Roman"/>
          <w:sz w:val="26"/>
          <w:szCs w:val="26"/>
        </w:rPr>
        <w:t xml:space="preserve">и организации режима работы в дошкольных организациях». На сегодняшний день температура внутреннего воздуха составляет </w:t>
      </w:r>
      <w:smartTag w:uri="urn:schemas-microsoft-com:office:smarttags" w:element="metricconverter">
        <w:smartTagPr>
          <w:attr w:name="ProductID" w:val="18ﾰC"/>
        </w:smartTagPr>
        <w:r w:rsidRPr="002217AA">
          <w:rPr>
            <w:rFonts w:ascii="Times New Roman" w:hAnsi="Times New Roman"/>
            <w:sz w:val="26"/>
            <w:szCs w:val="26"/>
          </w:rPr>
          <w:t>18°C</w:t>
        </w:r>
      </w:smartTag>
      <w:r w:rsidRPr="002217AA">
        <w:rPr>
          <w:rFonts w:ascii="Times New Roman" w:hAnsi="Times New Roman"/>
          <w:sz w:val="26"/>
          <w:szCs w:val="26"/>
        </w:rPr>
        <w:t>, ниже нормативной температуры на 4-</w:t>
      </w:r>
      <w:smartTag w:uri="urn:schemas-microsoft-com:office:smarttags" w:element="metricconverter">
        <w:smartTagPr>
          <w:attr w:name="ProductID" w:val="6ﾰC"/>
        </w:smartTagPr>
        <w:r w:rsidRPr="002217AA">
          <w:rPr>
            <w:rFonts w:ascii="Times New Roman" w:hAnsi="Times New Roman"/>
            <w:sz w:val="26"/>
            <w:szCs w:val="26"/>
          </w:rPr>
          <w:t>6°C</w:t>
        </w:r>
      </w:smartTag>
      <w:r w:rsidRPr="002217AA">
        <w:rPr>
          <w:rFonts w:ascii="Times New Roman" w:hAnsi="Times New Roman"/>
          <w:sz w:val="26"/>
          <w:szCs w:val="26"/>
        </w:rPr>
        <w:t xml:space="preserve">. </w:t>
      </w:r>
    </w:p>
    <w:p w14:paraId="11C6BC04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2217AA">
        <w:rPr>
          <w:rFonts w:ascii="Times New Roman" w:hAnsi="Times New Roman"/>
          <w:sz w:val="26"/>
          <w:szCs w:val="26"/>
        </w:rPr>
        <w:t>В связи с этим  в скором  времени  необходимо  перевести  детские  дошкольные учреждения на независимый  источник  тепла, а конкретные детские сады  перевести  на газовое отопление</w:t>
      </w:r>
      <w:r w:rsidRPr="002217AA">
        <w:rPr>
          <w:rFonts w:ascii="Times New Roman" w:hAnsi="Times New Roman"/>
          <w:sz w:val="26"/>
          <w:szCs w:val="26"/>
          <w:lang w:val="ru-RU"/>
        </w:rPr>
        <w:t>.</w:t>
      </w:r>
    </w:p>
    <w:p w14:paraId="59FD55D0" w14:textId="77777777" w:rsidR="00A20625" w:rsidRDefault="00A20625" w:rsidP="00DA01F5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66D1F529" w14:textId="77777777" w:rsidR="00270FE3" w:rsidRPr="002217AA" w:rsidRDefault="00C40F90" w:rsidP="00157E03">
      <w:pPr>
        <w:pStyle w:val="a3"/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                                                                      </w:t>
      </w:r>
      <w:r w:rsidR="00270FE3" w:rsidRPr="002217AA">
        <w:rPr>
          <w:rFonts w:ascii="Times New Roman" w:hAnsi="Times New Roman"/>
          <w:b/>
          <w:bCs/>
          <w:sz w:val="26"/>
          <w:szCs w:val="26"/>
        </w:rPr>
        <w:t>РАЗДЕЛ 2.</w:t>
      </w:r>
    </w:p>
    <w:p w14:paraId="1FB7159D" w14:textId="77777777" w:rsidR="00270FE3" w:rsidRDefault="00270FE3" w:rsidP="00DA01F5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t>Основные цели и задачи муниципальной программы</w:t>
      </w:r>
    </w:p>
    <w:p w14:paraId="4DC4FB34" w14:textId="77777777" w:rsidR="00E57F7D" w:rsidRPr="00DA01F5" w:rsidRDefault="00E57F7D" w:rsidP="00DA01F5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8E5EB8F" w14:textId="77777777" w:rsidR="00270FE3" w:rsidRPr="002217AA" w:rsidRDefault="00270FE3" w:rsidP="00DA01F5">
      <w:pPr>
        <w:pStyle w:val="ConsPlusCel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17AA">
        <w:rPr>
          <w:rFonts w:ascii="Times New Roman" w:hAnsi="Times New Roman" w:cs="Times New Roman"/>
          <w:b/>
          <w:sz w:val="26"/>
          <w:szCs w:val="26"/>
        </w:rPr>
        <w:t>Цели программы</w:t>
      </w:r>
    </w:p>
    <w:p w14:paraId="478A957B" w14:textId="77777777" w:rsidR="00270FE3" w:rsidRPr="002217AA" w:rsidRDefault="00270FE3" w:rsidP="00DA01F5">
      <w:pPr>
        <w:pStyle w:val="ConsPlusCel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9562EE" w14:textId="77777777" w:rsidR="00270FE3" w:rsidRPr="002217AA" w:rsidRDefault="00270FE3" w:rsidP="00DA01F5">
      <w:pPr>
        <w:pStyle w:val="ConsPlusCell"/>
        <w:widowControl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Обеспечение населения Катав-Ивановского муниципального района  развитой инженерной инфраструктурой: физкультурно- оздоровительным комплексом и детским садом, создание  </w:t>
      </w:r>
      <w:r w:rsidRPr="002217AA">
        <w:rPr>
          <w:rFonts w:ascii="Times New Roman" w:hAnsi="Times New Roman" w:cs="Times New Roman"/>
          <w:sz w:val="26"/>
          <w:szCs w:val="26"/>
        </w:rPr>
        <w:lastRenderedPageBreak/>
        <w:t>комфортных  условий  для  пребывания  детей  в  детских садах, строительство и обеспечение газовыми сетями  населения района.</w:t>
      </w:r>
    </w:p>
    <w:p w14:paraId="400116BC" w14:textId="77777777" w:rsidR="00270FE3" w:rsidRDefault="00270FE3" w:rsidP="00DA01F5">
      <w:pPr>
        <w:pStyle w:val="ConsPlusCell"/>
        <w:widowControl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4D1EEB6" w14:textId="77777777" w:rsidR="00270FE3" w:rsidRPr="002217AA" w:rsidRDefault="00270FE3" w:rsidP="00DA01F5">
      <w:pPr>
        <w:pStyle w:val="ConsPlusCel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17AA">
        <w:rPr>
          <w:rFonts w:ascii="Times New Roman" w:hAnsi="Times New Roman" w:cs="Times New Roman"/>
          <w:b/>
          <w:sz w:val="26"/>
          <w:szCs w:val="26"/>
        </w:rPr>
        <w:t>Основные задачи муниципальной программы</w:t>
      </w:r>
    </w:p>
    <w:p w14:paraId="04BF6961" w14:textId="77777777" w:rsidR="00270FE3" w:rsidRPr="002217AA" w:rsidRDefault="00270FE3" w:rsidP="00DA01F5">
      <w:pPr>
        <w:pStyle w:val="ConsPlusCel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14:paraId="3E3A56A0" w14:textId="77777777" w:rsidR="00270FE3" w:rsidRPr="002217AA" w:rsidRDefault="00270FE3" w:rsidP="00DA01F5">
      <w:pPr>
        <w:pStyle w:val="ConsPlusCel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1.Создание условий для комфортного проживания населения</w:t>
      </w:r>
      <w:r w:rsidR="00360F9D" w:rsidRPr="002217AA">
        <w:rPr>
          <w:rFonts w:ascii="Times New Roman" w:hAnsi="Times New Roman" w:cs="Times New Roman"/>
          <w:sz w:val="26"/>
          <w:szCs w:val="26"/>
        </w:rPr>
        <w:t xml:space="preserve"> </w:t>
      </w:r>
      <w:r w:rsidRPr="002217AA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путем строительства современных объект</w:t>
      </w:r>
      <w:r w:rsidR="00360F9D" w:rsidRPr="002217AA">
        <w:rPr>
          <w:rFonts w:ascii="Times New Roman" w:hAnsi="Times New Roman" w:cs="Times New Roman"/>
          <w:sz w:val="26"/>
          <w:szCs w:val="26"/>
        </w:rPr>
        <w:t>ов, в т.ч. физической культуры,  спорта</w:t>
      </w:r>
      <w:r w:rsidRPr="002217AA">
        <w:rPr>
          <w:rFonts w:ascii="Times New Roman" w:hAnsi="Times New Roman" w:cs="Times New Roman"/>
          <w:sz w:val="26"/>
          <w:szCs w:val="26"/>
        </w:rPr>
        <w:t xml:space="preserve"> и детского сада;</w:t>
      </w:r>
    </w:p>
    <w:p w14:paraId="5F1A0E4A" w14:textId="24F66E40" w:rsidR="00270FE3" w:rsidRPr="002217AA" w:rsidRDefault="00270FE3" w:rsidP="00DA01F5">
      <w:pPr>
        <w:pStyle w:val="ConsPlusCel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2.  Перевод на газовое отопление муниципальные детские  образовательные учреждения  и устройство  блочно</w:t>
      </w:r>
      <w:r w:rsidR="00DD745A">
        <w:rPr>
          <w:rFonts w:ascii="Times New Roman" w:hAnsi="Times New Roman" w:cs="Times New Roman"/>
          <w:sz w:val="26"/>
          <w:szCs w:val="26"/>
        </w:rPr>
        <w:t xml:space="preserve"> </w:t>
      </w:r>
      <w:r w:rsidRPr="002217AA">
        <w:rPr>
          <w:rFonts w:ascii="Times New Roman" w:hAnsi="Times New Roman" w:cs="Times New Roman"/>
          <w:sz w:val="26"/>
          <w:szCs w:val="26"/>
        </w:rPr>
        <w:t>-модульной котельной.</w:t>
      </w:r>
    </w:p>
    <w:p w14:paraId="05A328BE" w14:textId="77777777" w:rsidR="00157E03" w:rsidRDefault="00447318" w:rsidP="00E57F7D">
      <w:pPr>
        <w:pStyle w:val="ConsPlusCell"/>
        <w:widowControl/>
        <w:spacing w:after="0" w:line="240" w:lineRule="auto"/>
        <w:ind w:right="96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3.Строительство </w:t>
      </w:r>
      <w:r w:rsidR="00270FE3" w:rsidRPr="002217AA">
        <w:rPr>
          <w:rFonts w:ascii="Times New Roman" w:hAnsi="Times New Roman" w:cs="Times New Roman"/>
          <w:sz w:val="26"/>
          <w:szCs w:val="26"/>
        </w:rPr>
        <w:t>газовых сетей и обеспечение населения</w:t>
      </w:r>
      <w:r w:rsidR="00360F9D" w:rsidRPr="002217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Катав-</w:t>
      </w:r>
      <w:r w:rsidR="00270FE3" w:rsidRPr="002217AA">
        <w:rPr>
          <w:rFonts w:ascii="Times New Roman" w:hAnsi="Times New Roman" w:cs="Times New Roman"/>
          <w:sz w:val="26"/>
          <w:szCs w:val="26"/>
        </w:rPr>
        <w:t>Ивановского муниципального района газовыми сетями.</w:t>
      </w:r>
    </w:p>
    <w:p w14:paraId="5F5EBE2A" w14:textId="77777777" w:rsidR="00157E03" w:rsidRPr="002217AA" w:rsidRDefault="00157E03" w:rsidP="00157E03">
      <w:pPr>
        <w:pStyle w:val="ConsPlusCell"/>
        <w:widowControl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0B2337D" w14:textId="77777777" w:rsidR="00270FE3" w:rsidRDefault="00270FE3" w:rsidP="00157E03">
      <w:pPr>
        <w:pStyle w:val="ConsPlusNorma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2217AA">
        <w:rPr>
          <w:rFonts w:ascii="Times New Roman" w:hAnsi="Times New Roman" w:cs="Times New Roman"/>
          <w:b/>
          <w:sz w:val="26"/>
          <w:szCs w:val="26"/>
        </w:rPr>
        <w:t>Целевые индикаторы и показатели муниципальной программы</w:t>
      </w:r>
    </w:p>
    <w:p w14:paraId="5F6E2145" w14:textId="77777777" w:rsidR="00157E03" w:rsidRPr="002217AA" w:rsidRDefault="00157E03" w:rsidP="00157E03">
      <w:pPr>
        <w:pStyle w:val="ConsPlusNormal"/>
        <w:widowControl/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14:paraId="1EFF2C42" w14:textId="77777777" w:rsidR="00270FE3" w:rsidRDefault="00270FE3" w:rsidP="00DA01F5">
      <w:pPr>
        <w:pStyle w:val="ConsPlusCell"/>
        <w:widowControl/>
        <w:numPr>
          <w:ilvl w:val="0"/>
          <w:numId w:val="13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Единовременная пропускная способность объектов  спорта, введенных в эксплуатацию в рамках муниципальной программы по направлению, касающемуся совершенствования условий для развития массового спорта – 200</w:t>
      </w:r>
      <w:r w:rsidR="00157EB7">
        <w:rPr>
          <w:rFonts w:ascii="Times New Roman" w:hAnsi="Times New Roman" w:cs="Times New Roman"/>
          <w:sz w:val="26"/>
          <w:szCs w:val="26"/>
        </w:rPr>
        <w:t xml:space="preserve"> </w:t>
      </w:r>
      <w:r w:rsidRPr="002217AA">
        <w:rPr>
          <w:rFonts w:ascii="Times New Roman" w:hAnsi="Times New Roman" w:cs="Times New Roman"/>
          <w:sz w:val="26"/>
          <w:szCs w:val="26"/>
        </w:rPr>
        <w:t>человек.</w:t>
      </w:r>
    </w:p>
    <w:p w14:paraId="3E51B1CC" w14:textId="77777777" w:rsidR="00233439" w:rsidRPr="002217AA" w:rsidRDefault="00233439" w:rsidP="00233439">
      <w:pPr>
        <w:pStyle w:val="ConsPlusCell"/>
        <w:widowControl/>
        <w:tabs>
          <w:tab w:val="left" w:pos="317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5F1EC66F" w14:textId="77777777" w:rsidR="00270FE3" w:rsidRDefault="00270FE3" w:rsidP="00DA01F5">
      <w:pPr>
        <w:pStyle w:val="ConsPlusCell"/>
        <w:widowControl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        2.Создание новых мест в детских дошкольных учреждениях.</w:t>
      </w:r>
    </w:p>
    <w:p w14:paraId="3AAF7CAC" w14:textId="77777777" w:rsidR="00233439" w:rsidRPr="002217AA" w:rsidRDefault="00233439" w:rsidP="00DA01F5">
      <w:pPr>
        <w:pStyle w:val="ConsPlusCell"/>
        <w:widowControl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94E9EFC" w14:textId="77777777" w:rsidR="00270FE3" w:rsidRDefault="00270FE3" w:rsidP="00DA01F5">
      <w:pPr>
        <w:pStyle w:val="ConsPlusCell"/>
        <w:widowControl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       3.Обеспечение температурного режима  внутреннего воздуха в детских дошкольных учреждениях нормами СанПина.</w:t>
      </w:r>
    </w:p>
    <w:p w14:paraId="583614D8" w14:textId="77777777" w:rsidR="00233439" w:rsidRPr="002217AA" w:rsidRDefault="00233439" w:rsidP="00DA01F5">
      <w:pPr>
        <w:pStyle w:val="ConsPlusCell"/>
        <w:widowControl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CA8081" w14:textId="77777777" w:rsidR="00270FE3" w:rsidRPr="00DB1C8B" w:rsidRDefault="00270FE3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Pr="00DB1C8B">
        <w:rPr>
          <w:rFonts w:ascii="Times New Roman" w:hAnsi="Times New Roman" w:cs="Times New Roman"/>
          <w:sz w:val="26"/>
          <w:szCs w:val="26"/>
        </w:rPr>
        <w:t xml:space="preserve">4.Обеспечение  природным газом </w:t>
      </w:r>
      <w:r w:rsidR="000032F2">
        <w:rPr>
          <w:rFonts w:ascii="Times New Roman" w:hAnsi="Times New Roman" w:cs="Times New Roman"/>
          <w:sz w:val="26"/>
          <w:szCs w:val="26"/>
        </w:rPr>
        <w:t>2114</w:t>
      </w:r>
      <w:r w:rsidRPr="00DB1C8B">
        <w:rPr>
          <w:rFonts w:ascii="Times New Roman" w:hAnsi="Times New Roman" w:cs="Times New Roman"/>
          <w:sz w:val="26"/>
          <w:szCs w:val="26"/>
        </w:rPr>
        <w:t xml:space="preserve"> жилых домов.</w:t>
      </w:r>
    </w:p>
    <w:p w14:paraId="4CB0AD21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2018г.- 89домов.</w:t>
      </w:r>
    </w:p>
    <w:p w14:paraId="30EEA3C8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2019г.- 90домов.</w:t>
      </w:r>
    </w:p>
    <w:p w14:paraId="4E0DEC7F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2020г.- 338домов.</w:t>
      </w:r>
    </w:p>
    <w:p w14:paraId="0736B0DD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2021г.- 544дома.</w:t>
      </w:r>
    </w:p>
    <w:p w14:paraId="582BB0E7" w14:textId="77777777" w:rsidR="00DB1C8B" w:rsidRDefault="00FC53AC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2022г. – 8</w:t>
      </w:r>
      <w:r w:rsidR="00DB1C8B" w:rsidRPr="00DB1C8B">
        <w:rPr>
          <w:rFonts w:ascii="Times New Roman" w:hAnsi="Times New Roman" w:cs="Times New Roman"/>
          <w:sz w:val="24"/>
          <w:szCs w:val="24"/>
        </w:rPr>
        <w:t>94 дома</w:t>
      </w:r>
    </w:p>
    <w:p w14:paraId="1F2E649D" w14:textId="4EC3394D" w:rsidR="000032F2" w:rsidRDefault="000032F2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2023г.-</w:t>
      </w:r>
      <w:r w:rsidR="00516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75домов</w:t>
      </w:r>
    </w:p>
    <w:p w14:paraId="51D69494" w14:textId="327A2B65" w:rsidR="000032F2" w:rsidRPr="00DB1C8B" w:rsidRDefault="000032F2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2024г.-</w:t>
      </w:r>
      <w:r w:rsidR="00516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84дома</w:t>
      </w:r>
    </w:p>
    <w:p w14:paraId="300EDECA" w14:textId="77777777" w:rsidR="00270FE3" w:rsidRPr="002217AA" w:rsidRDefault="00447318" w:rsidP="00447318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ind w:left="142" w:right="964" w:firstLine="7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Увеличение количества введенных </w:t>
      </w:r>
      <w:r w:rsidR="00270FE3" w:rsidRPr="002217AA">
        <w:rPr>
          <w:rFonts w:ascii="Times New Roman" w:hAnsi="Times New Roman" w:cs="Times New Roman"/>
          <w:sz w:val="26"/>
          <w:szCs w:val="26"/>
        </w:rPr>
        <w:t>объектов газоснабжения и увеличение протяженности газопроводных сетей в Катав-Ивановском  муниципальном  районе на 26км.</w:t>
      </w:r>
    </w:p>
    <w:p w14:paraId="4585A9DF" w14:textId="77777777" w:rsidR="00E57F7D" w:rsidRDefault="00E57F7D" w:rsidP="00DA01F5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D2BC95" w14:textId="77777777" w:rsidR="00270FE3" w:rsidRPr="002217AA" w:rsidRDefault="00270FE3" w:rsidP="00DA01F5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17AA">
        <w:rPr>
          <w:rFonts w:ascii="Times New Roman" w:hAnsi="Times New Roman" w:cs="Times New Roman"/>
          <w:b/>
          <w:sz w:val="26"/>
          <w:szCs w:val="26"/>
        </w:rPr>
        <w:t>РАЗДЕЛ 3.</w:t>
      </w:r>
    </w:p>
    <w:p w14:paraId="36998189" w14:textId="77777777" w:rsidR="00270FE3" w:rsidRDefault="00270FE3" w:rsidP="00157E03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17AA">
        <w:rPr>
          <w:rFonts w:ascii="Times New Roman" w:hAnsi="Times New Roman" w:cs="Times New Roman"/>
          <w:b/>
          <w:sz w:val="26"/>
          <w:szCs w:val="26"/>
        </w:rPr>
        <w:t>Сроки  и этапы  реализации  муниципальной  программы.</w:t>
      </w:r>
    </w:p>
    <w:p w14:paraId="3A0B43B4" w14:textId="77777777" w:rsidR="00E57F7D" w:rsidRPr="002217AA" w:rsidRDefault="00E57F7D" w:rsidP="00157E03">
      <w:pPr>
        <w:pStyle w:val="ConsPlusNormal"/>
        <w:widowControl/>
        <w:tabs>
          <w:tab w:val="center" w:pos="4961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312F8C" w14:textId="77777777" w:rsidR="00270FE3" w:rsidRPr="002217AA" w:rsidRDefault="00157E03" w:rsidP="00447318">
      <w:pPr>
        <w:pStyle w:val="a3"/>
        <w:ind w:right="1361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  </w:t>
      </w:r>
      <w:r w:rsidR="00270FE3" w:rsidRPr="002217A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  </w:t>
      </w:r>
      <w:r w:rsidR="00447318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</w:t>
      </w:r>
      <w:r w:rsidR="00270FE3" w:rsidRPr="002217A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</w:t>
      </w:r>
      <w:r w:rsidR="00447318">
        <w:rPr>
          <w:rFonts w:ascii="Times New Roman" w:hAnsi="Times New Roman"/>
          <w:sz w:val="26"/>
          <w:szCs w:val="26"/>
        </w:rPr>
        <w:t>Программа</w:t>
      </w:r>
      <w:r w:rsidR="00447318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47318">
        <w:rPr>
          <w:rFonts w:ascii="Times New Roman" w:hAnsi="Times New Roman"/>
          <w:sz w:val="26"/>
          <w:szCs w:val="26"/>
        </w:rPr>
        <w:t>«Капитальное</w:t>
      </w:r>
      <w:r w:rsidR="00447318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47318">
        <w:rPr>
          <w:rFonts w:ascii="Times New Roman" w:hAnsi="Times New Roman"/>
          <w:sz w:val="26"/>
          <w:szCs w:val="26"/>
        </w:rPr>
        <w:t>строительство</w:t>
      </w:r>
      <w:r w:rsidR="00447318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70FE3" w:rsidRPr="002217AA">
        <w:rPr>
          <w:rFonts w:ascii="Times New Roman" w:hAnsi="Times New Roman"/>
          <w:sz w:val="26"/>
          <w:szCs w:val="26"/>
        </w:rPr>
        <w:t>на территории Катав-Ивановского муниципального района» рассчитана на  2018-202</w:t>
      </w:r>
      <w:r w:rsidR="000C11C3">
        <w:rPr>
          <w:rFonts w:ascii="Times New Roman" w:hAnsi="Times New Roman"/>
          <w:sz w:val="26"/>
          <w:szCs w:val="26"/>
          <w:lang w:val="ru-RU"/>
        </w:rPr>
        <w:t>4</w:t>
      </w:r>
      <w:r w:rsidR="00270FE3" w:rsidRPr="002217AA">
        <w:rPr>
          <w:rFonts w:ascii="Times New Roman" w:hAnsi="Times New Roman"/>
          <w:sz w:val="26"/>
          <w:szCs w:val="26"/>
        </w:rPr>
        <w:t xml:space="preserve">годы. </w:t>
      </w:r>
    </w:p>
    <w:p w14:paraId="42FA01EC" w14:textId="77777777" w:rsidR="00270FE3" w:rsidRPr="002217AA" w:rsidRDefault="00270FE3" w:rsidP="00DA01F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  <w:lang w:val="ru-RU"/>
        </w:rPr>
        <w:t xml:space="preserve">        </w:t>
      </w:r>
      <w:r w:rsidRPr="002217AA">
        <w:rPr>
          <w:rFonts w:ascii="Times New Roman" w:hAnsi="Times New Roman"/>
          <w:sz w:val="26"/>
          <w:szCs w:val="26"/>
        </w:rPr>
        <w:t>Реализация мероприятий программы осуществляется в один этап.</w:t>
      </w:r>
    </w:p>
    <w:p w14:paraId="0C28A270" w14:textId="77777777" w:rsidR="00270FE3" w:rsidRPr="002217AA" w:rsidRDefault="00270FE3" w:rsidP="00DA01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Условиями досрочного прекращения реализации муниципальной программы могут быть:</w:t>
      </w:r>
    </w:p>
    <w:p w14:paraId="0DEC6527" w14:textId="77777777" w:rsidR="00270FE3" w:rsidRPr="002217AA" w:rsidRDefault="00270FE3" w:rsidP="00DA01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-низкая эффективность выполнения мероприятий муниципальной программы;</w:t>
      </w:r>
    </w:p>
    <w:p w14:paraId="40F14111" w14:textId="77777777" w:rsidR="00270FE3" w:rsidRPr="002217AA" w:rsidRDefault="00270FE3" w:rsidP="00DA01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-изменение направлений и приоритетов государственной, муниципальной политики в сфере капитального строительства на территории Катав-Ивановского муниципального района, изменение законодательства.</w:t>
      </w:r>
    </w:p>
    <w:p w14:paraId="0259EFFD" w14:textId="77777777" w:rsidR="00022E52" w:rsidRDefault="00022E52" w:rsidP="00DA01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F5862F9" w14:textId="77777777" w:rsidR="00233439" w:rsidRPr="002217AA" w:rsidRDefault="00233439" w:rsidP="00DA01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2E1A5AC2" w14:textId="77777777" w:rsidR="00BD7014" w:rsidRDefault="00BD7014" w:rsidP="00DA01F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CD9CECB" w14:textId="49005DC6" w:rsidR="00157E03" w:rsidRPr="002217AA" w:rsidRDefault="00270FE3" w:rsidP="00DA01F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lastRenderedPageBreak/>
        <w:t>РАЗДЕЛ 4.</w:t>
      </w:r>
    </w:p>
    <w:p w14:paraId="1ADEEE2E" w14:textId="77777777" w:rsidR="00233439" w:rsidRDefault="00270FE3" w:rsidP="00233439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t xml:space="preserve"> Система  мероприятий  муниципальной программы </w:t>
      </w:r>
    </w:p>
    <w:p w14:paraId="75642988" w14:textId="77777777" w:rsidR="00270FE3" w:rsidRPr="002217AA" w:rsidRDefault="00270FE3" w:rsidP="00233439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аукционов, конкурсов, котировок и заключения муниципальных контрактов.</w:t>
      </w:r>
    </w:p>
    <w:p w14:paraId="1E9A49E8" w14:textId="45E92B00" w:rsidR="004139EB" w:rsidRDefault="00270FE3" w:rsidP="00E57F7D">
      <w:pPr>
        <w:pStyle w:val="ConsPlusNormal"/>
        <w:widowControl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Для  решения  поставленных  задач  предусмотрены  </w:t>
      </w:r>
      <w:r w:rsidR="00E57F7D">
        <w:rPr>
          <w:rFonts w:ascii="Times New Roman" w:hAnsi="Times New Roman" w:cs="Times New Roman"/>
          <w:sz w:val="26"/>
          <w:szCs w:val="26"/>
        </w:rPr>
        <w:t xml:space="preserve">  программные  мероприятия, </w:t>
      </w:r>
      <w:r w:rsidRPr="002217AA">
        <w:rPr>
          <w:rFonts w:ascii="Times New Roman" w:hAnsi="Times New Roman" w:cs="Times New Roman"/>
          <w:sz w:val="26"/>
          <w:szCs w:val="26"/>
        </w:rPr>
        <w:t>представлен</w:t>
      </w:r>
      <w:r w:rsidR="00E57F7D">
        <w:rPr>
          <w:rFonts w:ascii="Times New Roman" w:hAnsi="Times New Roman" w:cs="Times New Roman"/>
          <w:sz w:val="26"/>
          <w:szCs w:val="26"/>
        </w:rPr>
        <w:t>н</w:t>
      </w:r>
      <w:r w:rsidRPr="002217AA">
        <w:rPr>
          <w:rFonts w:ascii="Times New Roman" w:hAnsi="Times New Roman" w:cs="Times New Roman"/>
          <w:sz w:val="26"/>
          <w:szCs w:val="26"/>
        </w:rPr>
        <w:t>ы</w:t>
      </w:r>
      <w:r w:rsidR="00E57F7D">
        <w:rPr>
          <w:rFonts w:ascii="Times New Roman" w:hAnsi="Times New Roman" w:cs="Times New Roman"/>
          <w:sz w:val="26"/>
          <w:szCs w:val="26"/>
        </w:rPr>
        <w:t>е</w:t>
      </w:r>
      <w:r w:rsidRPr="002217AA">
        <w:rPr>
          <w:rFonts w:ascii="Times New Roman" w:hAnsi="Times New Roman" w:cs="Times New Roman"/>
          <w:sz w:val="26"/>
          <w:szCs w:val="26"/>
        </w:rPr>
        <w:t xml:space="preserve"> в  приложении №1</w:t>
      </w:r>
      <w:r w:rsidR="00BE5181">
        <w:rPr>
          <w:rFonts w:ascii="Times New Roman" w:hAnsi="Times New Roman" w:cs="Times New Roman"/>
          <w:sz w:val="26"/>
          <w:szCs w:val="26"/>
        </w:rPr>
        <w:t xml:space="preserve"> и приложение 1.1</w:t>
      </w:r>
      <w:r w:rsidRPr="002217AA">
        <w:rPr>
          <w:rFonts w:ascii="Times New Roman" w:hAnsi="Times New Roman" w:cs="Times New Roman"/>
          <w:sz w:val="26"/>
          <w:szCs w:val="26"/>
        </w:rPr>
        <w:t>.</w:t>
      </w:r>
    </w:p>
    <w:p w14:paraId="20121ABB" w14:textId="77777777" w:rsidR="00270FE3" w:rsidRPr="002217AA" w:rsidRDefault="00270FE3" w:rsidP="00DA01F5">
      <w:pPr>
        <w:pStyle w:val="ConsPlusNormal"/>
        <w:widowControl/>
        <w:spacing w:line="240" w:lineRule="auto"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>РАЗДЕЛ 5.</w:t>
      </w:r>
      <w:r w:rsidRPr="002217AA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Ресурсное обеспечение муниципальной программы</w:t>
      </w:r>
    </w:p>
    <w:p w14:paraId="71983C6A" w14:textId="77777777" w:rsidR="00270FE3" w:rsidRPr="002217AA" w:rsidRDefault="00270FE3" w:rsidP="00DA01F5">
      <w:pPr>
        <w:pStyle w:val="ConsPlusNormal"/>
        <w:widowControl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2217AA">
        <w:rPr>
          <w:rFonts w:ascii="Times New Roman" w:hAnsi="Times New Roman" w:cs="Times New Roman"/>
          <w:bCs/>
          <w:sz w:val="26"/>
          <w:szCs w:val="26"/>
        </w:rPr>
        <w:t xml:space="preserve">Финансовое обеспечение  реализации  муниципальной программы  в </w:t>
      </w:r>
      <w:r w:rsidR="00447318">
        <w:rPr>
          <w:rFonts w:ascii="Times New Roman" w:hAnsi="Times New Roman" w:cs="Times New Roman"/>
          <w:bCs/>
          <w:sz w:val="26"/>
          <w:szCs w:val="26"/>
        </w:rPr>
        <w:t>части  расходных  обязательств Катав</w:t>
      </w:r>
      <w:r w:rsidRPr="002217AA">
        <w:rPr>
          <w:rFonts w:ascii="Times New Roman" w:hAnsi="Times New Roman" w:cs="Times New Roman"/>
          <w:bCs/>
          <w:sz w:val="26"/>
          <w:szCs w:val="26"/>
        </w:rPr>
        <w:t>- Ивановского  муниципального района осуществляется  за счет бюджетных ассигнований  районного бюджета (далее  именуются – бюджетные</w:t>
      </w:r>
      <w:r w:rsidR="00447318">
        <w:rPr>
          <w:rFonts w:ascii="Times New Roman" w:hAnsi="Times New Roman" w:cs="Times New Roman"/>
          <w:bCs/>
          <w:sz w:val="26"/>
          <w:szCs w:val="26"/>
        </w:rPr>
        <w:t xml:space="preserve">  ассигнования). Распределение </w:t>
      </w:r>
      <w:r w:rsidRPr="002217AA">
        <w:rPr>
          <w:rFonts w:ascii="Times New Roman" w:hAnsi="Times New Roman" w:cs="Times New Roman"/>
          <w:bCs/>
          <w:sz w:val="26"/>
          <w:szCs w:val="26"/>
        </w:rPr>
        <w:t>бюджетных ассигнований  на реализацию муниципальной программы  утверждается  решением Собрания депутатов  Катав - Ивановского муниципального района  о районном бюджете на очередной  финансовый год и на плановый период.</w:t>
      </w:r>
    </w:p>
    <w:p w14:paraId="7852AF75" w14:textId="77777777" w:rsidR="00FC53AC" w:rsidRDefault="00270FE3" w:rsidP="00FC53AC">
      <w:pPr>
        <w:pStyle w:val="ConsPlusNormal"/>
        <w:widowControl/>
        <w:spacing w:after="0" w:line="240" w:lineRule="auto"/>
        <w:ind w:firstLine="0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2217AA">
        <w:rPr>
          <w:rFonts w:ascii="Times New Roman" w:hAnsi="Times New Roman" w:cs="Times New Roman"/>
          <w:bCs/>
          <w:sz w:val="26"/>
          <w:szCs w:val="26"/>
        </w:rPr>
        <w:t>Источником  финансирования  мероприятий муниципальной программы  являются  средства бюджета   Катав - Ивановского  муниципального  района, средства  областного бюджета Челябинской области,  средства  федерального бюджета Российской Федерации.</w:t>
      </w:r>
    </w:p>
    <w:p w14:paraId="17220C93" w14:textId="42E05FA8" w:rsidR="00157EB7" w:rsidRPr="00E57F7D" w:rsidRDefault="00400366" w:rsidP="00157EB7">
      <w:pPr>
        <w:pStyle w:val="a3"/>
        <w:framePr w:hSpace="180" w:wrap="around" w:vAnchor="text" w:hAnchor="margin" w:xAlign="center" w:y="221"/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Общий объем финансирования муниципальной программы составляет</w:t>
      </w:r>
      <w:r w:rsidR="002D6E49">
        <w:rPr>
          <w:rFonts w:ascii="Times New Roman" w:hAnsi="Times New Roman"/>
          <w:b/>
          <w:bCs/>
          <w:sz w:val="26"/>
          <w:szCs w:val="26"/>
        </w:rPr>
        <w:t xml:space="preserve">– </w:t>
      </w:r>
      <w:r w:rsidR="003E63A9">
        <w:rPr>
          <w:rFonts w:ascii="Times New Roman" w:hAnsi="Times New Roman"/>
          <w:b/>
          <w:bCs/>
          <w:sz w:val="26"/>
          <w:szCs w:val="26"/>
          <w:lang w:val="ru-RU"/>
        </w:rPr>
        <w:t>349 590,7 тыс</w:t>
      </w:r>
      <w:r w:rsidR="00157EB7">
        <w:rPr>
          <w:rFonts w:ascii="Times New Roman" w:hAnsi="Times New Roman"/>
          <w:b/>
          <w:bCs/>
          <w:sz w:val="26"/>
          <w:szCs w:val="26"/>
        </w:rPr>
        <w:t>. руб</w:t>
      </w:r>
      <w:r w:rsidR="00E57F7D">
        <w:rPr>
          <w:rFonts w:ascii="Times New Roman" w:hAnsi="Times New Roman"/>
          <w:b/>
          <w:bCs/>
          <w:sz w:val="26"/>
          <w:szCs w:val="26"/>
          <w:lang w:val="ru-RU"/>
        </w:rPr>
        <w:t>.,</w:t>
      </w:r>
      <w:r w:rsidR="00E57F7D">
        <w:rPr>
          <w:rFonts w:ascii="Times New Roman" w:hAnsi="Times New Roman"/>
          <w:sz w:val="26"/>
          <w:szCs w:val="26"/>
        </w:rPr>
        <w:t xml:space="preserve"> в том числе</w:t>
      </w:r>
      <w:r w:rsidR="00E57F7D">
        <w:rPr>
          <w:rFonts w:ascii="Times New Roman" w:hAnsi="Times New Roman"/>
          <w:sz w:val="26"/>
          <w:szCs w:val="26"/>
          <w:lang w:val="ru-RU"/>
        </w:rPr>
        <w:t>:</w:t>
      </w:r>
    </w:p>
    <w:p w14:paraId="10491AA1" w14:textId="666983DA" w:rsidR="00157EB7" w:rsidRPr="00985CA3" w:rsidRDefault="00157EB7" w:rsidP="00157EB7">
      <w:pPr>
        <w:pStyle w:val="a3"/>
        <w:framePr w:hSpace="180" w:wrap="around" w:vAnchor="text" w:hAnchor="margin" w:xAlign="center" w:y="221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ОБ-</w:t>
      </w:r>
      <w:r w:rsidR="003E63A9">
        <w:rPr>
          <w:rFonts w:ascii="Times New Roman" w:hAnsi="Times New Roman"/>
          <w:sz w:val="26"/>
          <w:szCs w:val="26"/>
          <w:lang w:val="ru-RU"/>
        </w:rPr>
        <w:t>294 835</w:t>
      </w:r>
      <w:r w:rsidR="00E57F7D">
        <w:rPr>
          <w:rFonts w:ascii="Times New Roman" w:hAnsi="Times New Roman"/>
          <w:sz w:val="26"/>
          <w:szCs w:val="26"/>
          <w:lang w:val="ru-RU"/>
        </w:rPr>
        <w:t xml:space="preserve"> тыс. руб.</w:t>
      </w:r>
    </w:p>
    <w:p w14:paraId="5F8F40F1" w14:textId="415F0280" w:rsidR="00157EB7" w:rsidRPr="00E57F7D" w:rsidRDefault="00157EB7" w:rsidP="00157EB7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МБ-</w:t>
      </w:r>
      <w:r w:rsidR="003E63A9">
        <w:rPr>
          <w:rFonts w:ascii="Times New Roman" w:hAnsi="Times New Roman"/>
          <w:sz w:val="26"/>
          <w:szCs w:val="26"/>
        </w:rPr>
        <w:t>54</w:t>
      </w:r>
      <w:r w:rsidR="003E63A9">
        <w:rPr>
          <w:rFonts w:ascii="Times New Roman" w:hAnsi="Times New Roman"/>
          <w:sz w:val="26"/>
          <w:szCs w:val="26"/>
          <w:lang w:val="ru-RU"/>
        </w:rPr>
        <w:t> 755,4</w:t>
      </w:r>
      <w:r w:rsidR="00E57F7D">
        <w:rPr>
          <w:rFonts w:ascii="Times New Roman" w:hAnsi="Times New Roman"/>
          <w:sz w:val="26"/>
          <w:szCs w:val="26"/>
          <w:lang w:val="ru-RU"/>
        </w:rPr>
        <w:t xml:space="preserve"> тыс.руб.</w:t>
      </w:r>
    </w:p>
    <w:p w14:paraId="15BB4F12" w14:textId="77777777" w:rsidR="00B67AE7" w:rsidRDefault="00B67AE7" w:rsidP="00157EB7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6"/>
            <w:szCs w:val="26"/>
          </w:rPr>
          <w:t>2018 г</w:t>
        </w:r>
      </w:smartTag>
      <w:r>
        <w:rPr>
          <w:rFonts w:ascii="Times New Roman" w:hAnsi="Times New Roman"/>
          <w:sz w:val="26"/>
          <w:szCs w:val="26"/>
        </w:rPr>
        <w:t xml:space="preserve">. – </w:t>
      </w:r>
      <w:r>
        <w:rPr>
          <w:rFonts w:ascii="Times New Roman" w:hAnsi="Times New Roman"/>
          <w:b/>
          <w:bCs/>
          <w:sz w:val="26"/>
          <w:szCs w:val="26"/>
        </w:rPr>
        <w:t>27 608,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3</w:t>
      </w:r>
      <w:r>
        <w:rPr>
          <w:rFonts w:ascii="Times New Roman" w:hAnsi="Times New Roman"/>
          <w:b/>
          <w:bCs/>
          <w:sz w:val="26"/>
          <w:szCs w:val="26"/>
        </w:rPr>
        <w:t xml:space="preserve"> тыс. руб</w:t>
      </w:r>
      <w:r>
        <w:rPr>
          <w:rFonts w:ascii="Times New Roman" w:hAnsi="Times New Roman"/>
          <w:sz w:val="26"/>
          <w:szCs w:val="26"/>
        </w:rPr>
        <w:t>., в том числе:</w:t>
      </w:r>
    </w:p>
    <w:p w14:paraId="4DD52022" w14:textId="77777777" w:rsidR="00B67AE7" w:rsidRDefault="00B67AE7" w:rsidP="00B67AE7">
      <w:pPr>
        <w:pStyle w:val="a3"/>
        <w:spacing w:line="276" w:lineRule="auto"/>
        <w:ind w:firstLine="8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>8608,</w:t>
      </w:r>
      <w:r>
        <w:rPr>
          <w:rFonts w:ascii="Times New Roman" w:hAnsi="Times New Roman"/>
          <w:bCs/>
          <w:sz w:val="26"/>
          <w:szCs w:val="26"/>
          <w:lang w:val="ru-RU"/>
        </w:rPr>
        <w:t>3</w:t>
      </w:r>
      <w:r>
        <w:rPr>
          <w:rFonts w:ascii="Times New Roman" w:hAnsi="Times New Roman"/>
          <w:bCs/>
          <w:sz w:val="26"/>
          <w:szCs w:val="26"/>
        </w:rPr>
        <w:t xml:space="preserve">  тыс. руб</w:t>
      </w:r>
      <w:r>
        <w:rPr>
          <w:rFonts w:ascii="Times New Roman" w:hAnsi="Times New Roman"/>
          <w:sz w:val="26"/>
          <w:szCs w:val="26"/>
        </w:rPr>
        <w:t xml:space="preserve">. -  местный бюджет; </w:t>
      </w:r>
    </w:p>
    <w:p w14:paraId="043E93D8" w14:textId="77777777" w:rsidR="00B67AE7" w:rsidRDefault="00B67AE7" w:rsidP="00B67AE7">
      <w:pPr>
        <w:pStyle w:val="a3"/>
        <w:spacing w:line="276" w:lineRule="auto"/>
        <w:ind w:firstLine="8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- 19 000,0 тыс.руб.  -  областной бюджет;</w:t>
      </w:r>
    </w:p>
    <w:p w14:paraId="6FBA70A0" w14:textId="77777777" w:rsidR="00B67AE7" w:rsidRDefault="00B67AE7" w:rsidP="00B67AE7">
      <w:pPr>
        <w:pStyle w:val="a3"/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6"/>
            <w:szCs w:val="26"/>
          </w:rPr>
          <w:t>2019 г</w:t>
        </w:r>
      </w:smartTag>
      <w:r>
        <w:rPr>
          <w:rFonts w:ascii="Times New Roman" w:hAnsi="Times New Roman"/>
          <w:sz w:val="26"/>
          <w:szCs w:val="26"/>
        </w:rPr>
        <w:t xml:space="preserve">. – </w:t>
      </w:r>
      <w:r>
        <w:rPr>
          <w:rFonts w:ascii="Times New Roman" w:hAnsi="Times New Roman"/>
          <w:b/>
          <w:bCs/>
          <w:sz w:val="26"/>
          <w:szCs w:val="26"/>
        </w:rPr>
        <w:t>21 454,2 тыс. руб</w:t>
      </w:r>
      <w:r>
        <w:rPr>
          <w:rFonts w:ascii="Times New Roman" w:hAnsi="Times New Roman"/>
          <w:sz w:val="26"/>
          <w:szCs w:val="26"/>
        </w:rPr>
        <w:t xml:space="preserve">., в том числе: </w:t>
      </w:r>
    </w:p>
    <w:p w14:paraId="5E7F9BF1" w14:textId="77777777" w:rsidR="00B67AE7" w:rsidRDefault="00B67AE7" w:rsidP="00B67AE7">
      <w:pPr>
        <w:pStyle w:val="a3"/>
        <w:tabs>
          <w:tab w:val="left" w:pos="600"/>
        </w:tabs>
        <w:spacing w:line="276" w:lineRule="auto"/>
        <w:ind w:firstLine="8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- 11 454,2 тыс.руб. - местный бюджет;</w:t>
      </w:r>
    </w:p>
    <w:p w14:paraId="608E4317" w14:textId="77777777" w:rsidR="00B67AE7" w:rsidRDefault="00B67AE7" w:rsidP="00B67AE7">
      <w:pPr>
        <w:pStyle w:val="a3"/>
        <w:tabs>
          <w:tab w:val="left" w:pos="600"/>
        </w:tabs>
        <w:spacing w:line="276" w:lineRule="auto"/>
        <w:ind w:firstLine="8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- 10 000,00 тыс.руб. - областной бюджет;</w:t>
      </w:r>
    </w:p>
    <w:p w14:paraId="4CB0C1B1" w14:textId="77777777" w:rsidR="00B67AE7" w:rsidRDefault="00B67AE7" w:rsidP="00B67AE7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6"/>
            <w:szCs w:val="26"/>
          </w:rPr>
          <w:t>2020 г</w:t>
        </w:r>
      </w:smartTag>
      <w:r>
        <w:rPr>
          <w:rFonts w:ascii="Times New Roman" w:hAnsi="Times New Roman"/>
          <w:sz w:val="26"/>
          <w:szCs w:val="26"/>
        </w:rPr>
        <w:t xml:space="preserve">. – </w:t>
      </w:r>
      <w:r>
        <w:rPr>
          <w:rFonts w:ascii="Times New Roman" w:hAnsi="Times New Roman"/>
          <w:b/>
          <w:bCs/>
          <w:sz w:val="26"/>
          <w:szCs w:val="26"/>
        </w:rPr>
        <w:t>55 689,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5</w:t>
      </w:r>
      <w:r>
        <w:rPr>
          <w:rFonts w:ascii="Times New Roman" w:hAnsi="Times New Roman"/>
          <w:b/>
          <w:bCs/>
          <w:sz w:val="26"/>
          <w:szCs w:val="26"/>
        </w:rPr>
        <w:t xml:space="preserve"> тыс.руб.</w:t>
      </w:r>
      <w:r>
        <w:rPr>
          <w:rFonts w:ascii="Times New Roman" w:hAnsi="Times New Roman"/>
          <w:sz w:val="26"/>
          <w:szCs w:val="26"/>
        </w:rPr>
        <w:t>, в том числе</w:t>
      </w:r>
    </w:p>
    <w:p w14:paraId="34037234" w14:textId="77777777" w:rsidR="00B67AE7" w:rsidRDefault="00B67AE7" w:rsidP="00B67AE7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- 45 664,5 тыс. руб. -  областной бюджет;</w:t>
      </w:r>
    </w:p>
    <w:p w14:paraId="0340F2A3" w14:textId="77777777" w:rsidR="00B67AE7" w:rsidRDefault="00B67AE7" w:rsidP="00B67AE7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- 10 025,</w:t>
      </w:r>
      <w:r>
        <w:rPr>
          <w:rFonts w:ascii="Times New Roman" w:hAnsi="Times New Roman"/>
          <w:sz w:val="26"/>
          <w:szCs w:val="26"/>
          <w:lang w:val="ru-RU"/>
        </w:rPr>
        <w:t>0</w:t>
      </w:r>
      <w:r>
        <w:rPr>
          <w:rFonts w:ascii="Times New Roman" w:hAnsi="Times New Roman"/>
          <w:sz w:val="26"/>
          <w:szCs w:val="26"/>
        </w:rPr>
        <w:t xml:space="preserve"> тыс.руб. - местный бюджет.</w:t>
      </w:r>
    </w:p>
    <w:p w14:paraId="6DA8FE1A" w14:textId="74EFBBAB" w:rsidR="00B67AE7" w:rsidRDefault="00B67AE7" w:rsidP="00B67AE7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6"/>
            <w:szCs w:val="26"/>
          </w:rPr>
          <w:t>2021 г</w:t>
        </w:r>
      </w:smartTag>
      <w:r>
        <w:rPr>
          <w:rFonts w:ascii="Times New Roman" w:hAnsi="Times New Roman"/>
          <w:sz w:val="26"/>
          <w:szCs w:val="26"/>
        </w:rPr>
        <w:t>. –</w:t>
      </w:r>
      <w:r w:rsidR="003E63A9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ru-RU"/>
        </w:rPr>
        <w:t>59364,7</w:t>
      </w:r>
      <w:r>
        <w:rPr>
          <w:rFonts w:ascii="Times New Roman" w:hAnsi="Times New Roman"/>
          <w:b/>
          <w:bCs/>
          <w:sz w:val="26"/>
          <w:szCs w:val="26"/>
        </w:rPr>
        <w:t xml:space="preserve"> тыс.руб.</w:t>
      </w:r>
      <w:r>
        <w:rPr>
          <w:rFonts w:ascii="Times New Roman" w:hAnsi="Times New Roman"/>
          <w:sz w:val="26"/>
          <w:szCs w:val="26"/>
        </w:rPr>
        <w:t>, в том числе</w:t>
      </w:r>
    </w:p>
    <w:p w14:paraId="07290FB5" w14:textId="77777777" w:rsidR="00B67AE7" w:rsidRDefault="00B67AE7" w:rsidP="00B67AE7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  <w:lang w:val="ru-RU"/>
        </w:rPr>
        <w:t xml:space="preserve">49938,2 </w:t>
      </w:r>
      <w:r>
        <w:rPr>
          <w:rFonts w:ascii="Times New Roman" w:hAnsi="Times New Roman"/>
          <w:sz w:val="26"/>
          <w:szCs w:val="26"/>
        </w:rPr>
        <w:t>тыс. руб. -  областной бюджет;</w:t>
      </w:r>
    </w:p>
    <w:p w14:paraId="4D4C384B" w14:textId="5029185C" w:rsidR="00E57F7D" w:rsidRDefault="00E57F7D" w:rsidP="00E57F7D">
      <w:pPr>
        <w:pStyle w:val="a3"/>
        <w:framePr w:hSpace="180" w:wrap="around" w:vAnchor="text" w:hAnchor="page" w:x="1156" w:y="32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г. – </w:t>
      </w:r>
      <w:r w:rsidR="00BD7014">
        <w:rPr>
          <w:rFonts w:ascii="Times New Roman" w:hAnsi="Times New Roman"/>
          <w:b/>
          <w:bCs/>
          <w:sz w:val="26"/>
          <w:szCs w:val="26"/>
          <w:lang w:val="ru-RU"/>
        </w:rPr>
        <w:t>151 392,4</w:t>
      </w:r>
      <w:r>
        <w:rPr>
          <w:rFonts w:ascii="Times New Roman" w:hAnsi="Times New Roman"/>
          <w:b/>
          <w:bCs/>
          <w:sz w:val="26"/>
          <w:szCs w:val="26"/>
        </w:rPr>
        <w:t xml:space="preserve"> тыс.руб.</w:t>
      </w:r>
      <w:r>
        <w:rPr>
          <w:rFonts w:ascii="Times New Roman" w:hAnsi="Times New Roman"/>
          <w:sz w:val="26"/>
          <w:szCs w:val="26"/>
        </w:rPr>
        <w:t>, в том числе</w:t>
      </w:r>
    </w:p>
    <w:p w14:paraId="00186F2A" w14:textId="61E2AD8E" w:rsidR="00E57F7D" w:rsidRDefault="00E57F7D" w:rsidP="00E57F7D">
      <w:pPr>
        <w:pStyle w:val="a3"/>
        <w:framePr w:hSpace="180" w:wrap="around" w:vAnchor="text" w:hAnchor="page" w:x="1156" w:y="321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D7014">
        <w:rPr>
          <w:rFonts w:ascii="Times New Roman" w:hAnsi="Times New Roman"/>
          <w:sz w:val="26"/>
          <w:szCs w:val="26"/>
          <w:lang w:val="ru-RU"/>
        </w:rPr>
        <w:t>136 185</w:t>
      </w:r>
      <w:r w:rsidRPr="00985CA3">
        <w:rPr>
          <w:rFonts w:ascii="Times New Roman" w:hAnsi="Times New Roman"/>
          <w:sz w:val="26"/>
          <w:szCs w:val="26"/>
          <w:lang w:val="ru-RU"/>
        </w:rPr>
        <w:t>,0</w:t>
      </w:r>
      <w:r w:rsidRPr="00274092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руб. -  областной бюджет;</w:t>
      </w:r>
    </w:p>
    <w:p w14:paraId="446D5089" w14:textId="77777777" w:rsidR="00B67AE7" w:rsidRDefault="00B67AE7" w:rsidP="00157EB7">
      <w:pPr>
        <w:pStyle w:val="a3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- 9 426,</w:t>
      </w:r>
      <w:r>
        <w:rPr>
          <w:rFonts w:ascii="Times New Roman" w:hAnsi="Times New Roman"/>
          <w:sz w:val="26"/>
          <w:szCs w:val="26"/>
          <w:lang w:val="ru-RU"/>
        </w:rPr>
        <w:t>5</w:t>
      </w:r>
      <w:r>
        <w:rPr>
          <w:rFonts w:ascii="Times New Roman" w:hAnsi="Times New Roman"/>
          <w:sz w:val="26"/>
          <w:szCs w:val="26"/>
        </w:rPr>
        <w:t xml:space="preserve"> тыс.руб. - местный бюджет.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14:paraId="30B76D0A" w14:textId="0E68B489" w:rsidR="00157EB7" w:rsidRPr="00274092" w:rsidRDefault="00157EB7" w:rsidP="00157EB7">
      <w:pPr>
        <w:pStyle w:val="a3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D7014">
        <w:rPr>
          <w:rFonts w:ascii="Times New Roman" w:hAnsi="Times New Roman"/>
          <w:sz w:val="26"/>
          <w:szCs w:val="26"/>
          <w:lang w:val="ru-RU"/>
        </w:rPr>
        <w:t>15 207,4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тыс.руб. - местный бюджет.</w:t>
      </w:r>
    </w:p>
    <w:p w14:paraId="07DEF4E0" w14:textId="41F61E77" w:rsidR="00B67AE7" w:rsidRDefault="00B67AE7" w:rsidP="00157EB7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2023 г. – </w:t>
      </w:r>
      <w:r w:rsidR="00BD7014">
        <w:rPr>
          <w:rFonts w:ascii="Times New Roman" w:hAnsi="Times New Roman"/>
          <w:b/>
          <w:bCs/>
          <w:sz w:val="26"/>
          <w:szCs w:val="26"/>
          <w:lang w:val="ru-RU"/>
        </w:rPr>
        <w:t>17 040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,8</w:t>
      </w:r>
      <w:r>
        <w:rPr>
          <w:rFonts w:ascii="Times New Roman" w:hAnsi="Times New Roman"/>
          <w:b/>
          <w:bCs/>
          <w:sz w:val="26"/>
          <w:szCs w:val="26"/>
        </w:rPr>
        <w:t xml:space="preserve"> тыс.руб.</w:t>
      </w:r>
      <w:r>
        <w:rPr>
          <w:rFonts w:ascii="Times New Roman" w:hAnsi="Times New Roman"/>
          <w:sz w:val="26"/>
          <w:szCs w:val="26"/>
        </w:rPr>
        <w:t>, в том числе</w:t>
      </w:r>
    </w:p>
    <w:p w14:paraId="0F64D97E" w14:textId="1BD9F35F" w:rsidR="00B67AE7" w:rsidRDefault="00B67AE7" w:rsidP="00B67AE7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D7014">
        <w:rPr>
          <w:rFonts w:ascii="Times New Roman" w:hAnsi="Times New Roman"/>
          <w:sz w:val="26"/>
          <w:szCs w:val="26"/>
          <w:lang w:val="ru-RU"/>
        </w:rPr>
        <w:t>1</w:t>
      </w:r>
      <w:r>
        <w:rPr>
          <w:rFonts w:ascii="Times New Roman" w:hAnsi="Times New Roman"/>
          <w:sz w:val="26"/>
          <w:szCs w:val="26"/>
          <w:lang w:val="ru-RU"/>
        </w:rPr>
        <w:t>7</w:t>
      </w:r>
      <w:r w:rsidR="00BD7014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023,8</w:t>
      </w:r>
      <w:r>
        <w:rPr>
          <w:rFonts w:ascii="Times New Roman" w:hAnsi="Times New Roman"/>
          <w:sz w:val="26"/>
          <w:szCs w:val="26"/>
        </w:rPr>
        <w:t xml:space="preserve"> тыс. руб. -  областной бюджет;</w:t>
      </w:r>
    </w:p>
    <w:p w14:paraId="135A345E" w14:textId="3D25C133" w:rsidR="00BD7014" w:rsidRPr="00BD7014" w:rsidRDefault="00BD7014" w:rsidP="00B67AE7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- 17,0 тыс.руб. – местный бюджет</w:t>
      </w:r>
    </w:p>
    <w:p w14:paraId="5A30B42A" w14:textId="77777777" w:rsidR="00BD7014" w:rsidRDefault="00B67AE7" w:rsidP="00BD7014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2024 г. – </w:t>
      </w:r>
      <w:r>
        <w:rPr>
          <w:rFonts w:ascii="Times New Roman" w:hAnsi="Times New Roman"/>
          <w:b/>
          <w:bCs/>
          <w:sz w:val="26"/>
          <w:szCs w:val="26"/>
        </w:rPr>
        <w:t> </w:t>
      </w:r>
      <w:r w:rsidR="00BD7014">
        <w:rPr>
          <w:rFonts w:ascii="Times New Roman" w:hAnsi="Times New Roman"/>
          <w:b/>
          <w:bCs/>
          <w:sz w:val="26"/>
          <w:szCs w:val="26"/>
          <w:lang w:val="ru-RU"/>
        </w:rPr>
        <w:t>17 040,8</w:t>
      </w:r>
      <w:r w:rsidR="00BD7014">
        <w:rPr>
          <w:rFonts w:ascii="Times New Roman" w:hAnsi="Times New Roman"/>
          <w:b/>
          <w:bCs/>
          <w:sz w:val="26"/>
          <w:szCs w:val="26"/>
        </w:rPr>
        <w:t xml:space="preserve"> тыс.руб.</w:t>
      </w:r>
      <w:r w:rsidR="00BD7014">
        <w:rPr>
          <w:rFonts w:ascii="Times New Roman" w:hAnsi="Times New Roman"/>
          <w:sz w:val="26"/>
          <w:szCs w:val="26"/>
        </w:rPr>
        <w:t>, в том числе</w:t>
      </w:r>
    </w:p>
    <w:p w14:paraId="197C9B75" w14:textId="77777777" w:rsidR="00BD7014" w:rsidRDefault="00BD7014" w:rsidP="00BD7014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  <w:lang w:val="ru-RU"/>
        </w:rPr>
        <w:t>17 023,8</w:t>
      </w:r>
      <w:r>
        <w:rPr>
          <w:rFonts w:ascii="Times New Roman" w:hAnsi="Times New Roman"/>
          <w:sz w:val="26"/>
          <w:szCs w:val="26"/>
        </w:rPr>
        <w:t xml:space="preserve"> тыс. руб. -  областной бюджет;</w:t>
      </w:r>
    </w:p>
    <w:p w14:paraId="5C649611" w14:textId="77777777" w:rsidR="00BD7014" w:rsidRPr="00BD7014" w:rsidRDefault="00BD7014" w:rsidP="00BD7014">
      <w:pPr>
        <w:pStyle w:val="a3"/>
        <w:spacing w:line="276" w:lineRule="auto"/>
        <w:ind w:firstLine="884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lastRenderedPageBreak/>
        <w:t>- 17,0 тыс.руб. – местный бюджет</w:t>
      </w:r>
    </w:p>
    <w:p w14:paraId="78A1DE4A" w14:textId="4CBBC2E5" w:rsidR="00B67AE7" w:rsidRPr="00BD7014" w:rsidRDefault="00B67AE7" w:rsidP="00BD7014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74D9A807" w14:textId="77777777" w:rsidR="00761235" w:rsidRPr="00761235" w:rsidRDefault="00270FE3" w:rsidP="00FC53AC">
      <w:pPr>
        <w:pStyle w:val="a3"/>
        <w:framePr w:hSpace="180" w:wrap="around" w:vAnchor="text" w:hAnchor="margin" w:xAlign="center" w:y="221"/>
        <w:jc w:val="both"/>
        <w:rPr>
          <w:rFonts w:ascii="Times New Roman" w:hAnsi="Times New Roman"/>
          <w:sz w:val="26"/>
          <w:szCs w:val="26"/>
          <w:lang w:val="ru-RU"/>
        </w:rPr>
      </w:pPr>
      <w:r w:rsidRPr="002217AA">
        <w:rPr>
          <w:rFonts w:ascii="Times New Roman" w:hAnsi="Times New Roman"/>
          <w:sz w:val="26"/>
          <w:szCs w:val="26"/>
        </w:rPr>
        <w:tab/>
      </w:r>
    </w:p>
    <w:p w14:paraId="5D100B27" w14:textId="77777777" w:rsidR="00270FE3" w:rsidRPr="002217AA" w:rsidRDefault="002E0D6C" w:rsidP="002E0D6C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</w:t>
      </w:r>
      <w:r w:rsidR="00270FE3" w:rsidRPr="002217AA">
        <w:rPr>
          <w:rFonts w:ascii="Times New Roman" w:hAnsi="Times New Roman"/>
          <w:sz w:val="26"/>
          <w:szCs w:val="26"/>
        </w:rPr>
        <w:t>Финансовое обеспечение программы может осуществляться из следующих источников:</w:t>
      </w:r>
    </w:p>
    <w:p w14:paraId="4B88C5B0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 xml:space="preserve"> 1)средства районного бюджета Катав - Ивановского муниципального района, предусмотренные  на строительство физкультурно-оздоровительного комплекса, блочно-модульной котельной, детского сада на территории Катав-Ивановского муниципального района;</w:t>
      </w:r>
    </w:p>
    <w:p w14:paraId="5914C7B4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2)средства областного бюджета  и средства  федерального бюджета, предусмотренные на строительство физкультурно-оздоровительного комплекса, блочно-модульной котельной,</w:t>
      </w:r>
      <w:r w:rsidR="002E0D6C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2217AA">
        <w:rPr>
          <w:rFonts w:ascii="Times New Roman" w:hAnsi="Times New Roman"/>
          <w:sz w:val="26"/>
          <w:szCs w:val="26"/>
        </w:rPr>
        <w:t>детского сада  на территории Катав-Ивановского муниципального района и</w:t>
      </w:r>
      <w:r w:rsidR="001B4EA7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2217AA">
        <w:rPr>
          <w:rFonts w:ascii="Times New Roman" w:hAnsi="Times New Roman"/>
          <w:sz w:val="26"/>
          <w:szCs w:val="26"/>
        </w:rPr>
        <w:t>иные источники, не запрещенные действующим законодательством;</w:t>
      </w:r>
    </w:p>
    <w:p w14:paraId="0D3E2B45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3)средства областного бюджета, предусмотренные на строительство  газопроводов и газовых сетей  на территории</w:t>
      </w:r>
      <w:r w:rsidR="001B4EA7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2217AA">
        <w:rPr>
          <w:rFonts w:ascii="Times New Roman" w:hAnsi="Times New Roman"/>
          <w:sz w:val="26"/>
          <w:szCs w:val="26"/>
        </w:rPr>
        <w:t>Катав- Ивановского  муниципального района.</w:t>
      </w:r>
    </w:p>
    <w:p w14:paraId="250EB89B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Внесение  изменений  в муниципальную программу  в части  увеличения  объемов  финансирования осуществляется  при наличии дополнительных  источников  финансирования.</w:t>
      </w:r>
    </w:p>
    <w:p w14:paraId="40CCD12C" w14:textId="77777777" w:rsidR="00E57F7D" w:rsidRDefault="00E57F7D" w:rsidP="00DA01F5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14:paraId="0C816E0A" w14:textId="77777777" w:rsidR="00E57F7D" w:rsidRDefault="00270FE3" w:rsidP="00E57F7D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>РАЗДЕЛ 6</w:t>
      </w:r>
    </w:p>
    <w:p w14:paraId="5C671C12" w14:textId="77777777" w:rsidR="00270FE3" w:rsidRDefault="00270FE3" w:rsidP="00E57F7D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 xml:space="preserve"> Организация управления и механизм реализации муниципальной программы</w:t>
      </w:r>
    </w:p>
    <w:p w14:paraId="7AACBF58" w14:textId="77777777" w:rsidR="00E57F7D" w:rsidRPr="002217AA" w:rsidRDefault="00E57F7D" w:rsidP="00E57F7D">
      <w:pPr>
        <w:pStyle w:val="ConsPlusNormal"/>
        <w:widowControl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14:paraId="503586E2" w14:textId="77777777" w:rsidR="00270FE3" w:rsidRPr="002217AA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Ответственным исполнителем программы является Управление коммунального хозяйства транспорта и  связи Катав-Ивановского муниципального района.</w:t>
      </w:r>
    </w:p>
    <w:p w14:paraId="308465F1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Реализация программы предусматривает целевое использование средств в соответствии с поставленными задачами, регулярное проведение мониторинга  результатов и оценки эффективности расходования бюджетных средств.</w:t>
      </w:r>
    </w:p>
    <w:p w14:paraId="6247A039" w14:textId="77777777" w:rsidR="00270FE3" w:rsidRPr="002217AA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 Управление коммунального хозяйства транспорта и связи формирует заявку на финансирование мероприятий в соответствии с программой  и направляет ее в Администрацию</w:t>
      </w:r>
      <w:r w:rsidR="002217AA">
        <w:rPr>
          <w:rFonts w:ascii="Times New Roman" w:hAnsi="Times New Roman" w:cs="Times New Roman"/>
          <w:sz w:val="26"/>
          <w:szCs w:val="26"/>
        </w:rPr>
        <w:t xml:space="preserve"> </w:t>
      </w:r>
      <w:r w:rsidRPr="002217AA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района.</w:t>
      </w:r>
    </w:p>
    <w:p w14:paraId="70DA8418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 xml:space="preserve"> Управление коммунального хозяйства транспорта и связи осуществляет контроль</w:t>
      </w:r>
      <w:r w:rsid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2217AA">
        <w:rPr>
          <w:rFonts w:ascii="Times New Roman" w:hAnsi="Times New Roman"/>
          <w:sz w:val="26"/>
          <w:szCs w:val="26"/>
        </w:rPr>
        <w:t>за целевым использованием  бюджетных средств, направленных на реализацию данной программы, и качеством выполненных работ.</w:t>
      </w:r>
    </w:p>
    <w:p w14:paraId="0A0A8150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2217AA">
        <w:rPr>
          <w:rFonts w:ascii="Times New Roman" w:hAnsi="Times New Roman"/>
          <w:sz w:val="26"/>
          <w:szCs w:val="26"/>
        </w:rPr>
        <w:t>Основными вопросами, подлежащими контролю в процессе реализации программы, являются:</w:t>
      </w:r>
    </w:p>
    <w:p w14:paraId="500F7F73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-эффективное и целевое использование средств бюджета;</w:t>
      </w:r>
    </w:p>
    <w:p w14:paraId="7D99511D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-соблюдение законодательства РФ при проведении торгов, заключении муниципальных контрактов на выполнение работ с подрядной организацией;</w:t>
      </w:r>
    </w:p>
    <w:p w14:paraId="7DC9CCC7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-соблюдение финансовой дисциплины при финансировании работ;</w:t>
      </w:r>
    </w:p>
    <w:p w14:paraId="41C1E940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-гарантийные обязательства подрядных организаций по поддержанию требуемого состояния объектов в течение установленного срока.</w:t>
      </w:r>
    </w:p>
    <w:p w14:paraId="471E18F0" w14:textId="77777777" w:rsidR="00270FE3" w:rsidRPr="002217AA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 Включает итоги реализации программы в годовой отчет органов местного самоуправления.</w:t>
      </w:r>
    </w:p>
    <w:p w14:paraId="68AF7D1C" w14:textId="77777777" w:rsidR="00270FE3" w:rsidRPr="002217AA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Годовой отчет о ходе реализации  муниципальной программы (далее именуется -годовой отчет) подготавливается ответственным исполнителем до 1 февраля года, следующего за отчетным, и направляется в отдел</w:t>
      </w:r>
      <w:r w:rsidR="00FE4D82">
        <w:rPr>
          <w:rFonts w:ascii="Times New Roman" w:hAnsi="Times New Roman" w:cs="Times New Roman"/>
          <w:sz w:val="26"/>
          <w:szCs w:val="26"/>
        </w:rPr>
        <w:t xml:space="preserve"> </w:t>
      </w:r>
      <w:r w:rsidRPr="002217AA">
        <w:rPr>
          <w:rFonts w:ascii="Times New Roman" w:hAnsi="Times New Roman" w:cs="Times New Roman"/>
          <w:sz w:val="26"/>
          <w:szCs w:val="26"/>
        </w:rPr>
        <w:t>экономики Администрации Катав-Ивановского муниципального района.</w:t>
      </w:r>
    </w:p>
    <w:p w14:paraId="2F5F97C7" w14:textId="77777777" w:rsidR="00DA01F5" w:rsidRDefault="00270FE3" w:rsidP="00DA01F5">
      <w:pPr>
        <w:pStyle w:val="ConsPlusNormal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Управление коммунального хозяйства, транспорта и связи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 сети </w:t>
      </w:r>
      <w:r w:rsidRPr="002217AA">
        <w:rPr>
          <w:rFonts w:ascii="Times New Roman" w:hAnsi="Times New Roman" w:cs="Times New Roman"/>
          <w:sz w:val="26"/>
          <w:szCs w:val="26"/>
        </w:rPr>
        <w:lastRenderedPageBreak/>
        <w:t>Интернет в разделе «Муниципальные программы» в течение двух недель со дня подписания нормативного п</w:t>
      </w:r>
      <w:r w:rsidR="00DA01F5">
        <w:rPr>
          <w:rFonts w:ascii="Times New Roman" w:hAnsi="Times New Roman" w:cs="Times New Roman"/>
          <w:sz w:val="26"/>
          <w:szCs w:val="26"/>
        </w:rPr>
        <w:t>равового акта об ее утверждении.</w:t>
      </w:r>
    </w:p>
    <w:p w14:paraId="014E89C2" w14:textId="77777777" w:rsidR="002760D9" w:rsidRDefault="002760D9" w:rsidP="002E0D6C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D07907F" w14:textId="77777777" w:rsidR="00233439" w:rsidRDefault="00233439" w:rsidP="002E0D6C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63F3ABE" w14:textId="77777777" w:rsidR="00270FE3" w:rsidRPr="002217AA" w:rsidRDefault="00270FE3" w:rsidP="00270FE3">
      <w:pPr>
        <w:pStyle w:val="ConsPlusNormal"/>
        <w:widowControl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>РАЗДЕЛ 7.</w:t>
      </w:r>
    </w:p>
    <w:p w14:paraId="22BD71D4" w14:textId="77777777" w:rsidR="00270FE3" w:rsidRPr="002217AA" w:rsidRDefault="00270FE3" w:rsidP="00DA01F5">
      <w:pPr>
        <w:pStyle w:val="ConsPlusNormal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b/>
          <w:bCs/>
          <w:sz w:val="26"/>
          <w:szCs w:val="26"/>
        </w:rPr>
        <w:t>Ожидаемые конечные результаты реализации муниципальной  программы</w:t>
      </w:r>
    </w:p>
    <w:p w14:paraId="58C48D95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В результате реализации программы планируется: построить физкультурно-оздоровительный комплекс с плавательным бассейном;</w:t>
      </w:r>
      <w:r w:rsidR="001B4EA7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2217AA">
        <w:rPr>
          <w:rFonts w:ascii="Times New Roman" w:hAnsi="Times New Roman"/>
          <w:sz w:val="26"/>
          <w:szCs w:val="26"/>
        </w:rPr>
        <w:t>построить блочно-модульную котельную и  перевести на индивидуальное газовое отопление три муниципальных детских  учреждения на территории Катав-Ивановского муниципального  района; построить и ввести в эксплуатацию детский сад</w:t>
      </w:r>
      <w:r w:rsidRPr="002217AA">
        <w:rPr>
          <w:rFonts w:ascii="Times New Roman" w:hAnsi="Times New Roman"/>
          <w:sz w:val="26"/>
          <w:szCs w:val="26"/>
          <w:lang w:val="ru-RU"/>
        </w:rPr>
        <w:t xml:space="preserve"> на 70мест,</w:t>
      </w:r>
      <w:r w:rsidRPr="002217AA">
        <w:rPr>
          <w:rFonts w:ascii="Times New Roman" w:hAnsi="Times New Roman"/>
          <w:sz w:val="26"/>
          <w:szCs w:val="26"/>
        </w:rPr>
        <w:t>обеспечить  159 жилых  домов  природным  газом.</w:t>
      </w:r>
    </w:p>
    <w:p w14:paraId="0778767B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2217AA">
        <w:rPr>
          <w:rFonts w:ascii="Times New Roman" w:hAnsi="Times New Roman"/>
          <w:sz w:val="26"/>
          <w:szCs w:val="26"/>
        </w:rPr>
        <w:t>Построенного и  введенного в эксплуатацию нового  детского сада, позволит   открыть новые места  в детском дошкольном учреждении не менее -  70 мест.</w:t>
      </w:r>
    </w:p>
    <w:p w14:paraId="33660EFF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2217AA">
        <w:rPr>
          <w:rFonts w:ascii="Times New Roman" w:hAnsi="Times New Roman"/>
          <w:sz w:val="26"/>
          <w:szCs w:val="26"/>
          <w:lang w:val="ru-RU"/>
        </w:rPr>
        <w:t>На территории  Катав - Ивановского муниципального района  находится 11 детских дошкольных учреждений.</w:t>
      </w:r>
    </w:p>
    <w:p w14:paraId="6D5A1CF5" w14:textId="77777777" w:rsidR="00270FE3" w:rsidRPr="002217AA" w:rsidRDefault="00270FE3" w:rsidP="00DA01F5">
      <w:pPr>
        <w:pStyle w:val="ConsPlusCell"/>
        <w:widowControl/>
        <w:tabs>
          <w:tab w:val="left" w:pos="3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С  вводом  блочно - модульной котельной  и   переводом  на  газовое отопление  трех детских учреждений   будет обеспеч</w:t>
      </w:r>
      <w:r w:rsidR="00D31038">
        <w:rPr>
          <w:rFonts w:ascii="Times New Roman" w:hAnsi="Times New Roman" w:cs="Times New Roman"/>
          <w:sz w:val="26"/>
          <w:szCs w:val="26"/>
        </w:rPr>
        <w:t>е</w:t>
      </w:r>
      <w:r w:rsidRPr="002217AA">
        <w:rPr>
          <w:rFonts w:ascii="Times New Roman" w:hAnsi="Times New Roman" w:cs="Times New Roman"/>
          <w:sz w:val="26"/>
          <w:szCs w:val="26"/>
        </w:rPr>
        <w:t>но комфортными  условиями  пребывания 1167 детей в Юрюзанском  городском поселении.</w:t>
      </w:r>
    </w:p>
    <w:p w14:paraId="3515D86B" w14:textId="77777777" w:rsidR="00270FE3" w:rsidRPr="002217AA" w:rsidRDefault="00270FE3" w:rsidP="00DA01F5">
      <w:pPr>
        <w:pStyle w:val="ConsPlusCell"/>
        <w:widowControl/>
        <w:tabs>
          <w:tab w:val="left" w:pos="3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 xml:space="preserve">Построенные  и  введенные </w:t>
      </w:r>
      <w:r w:rsidR="001B4EA7" w:rsidRPr="002217AA">
        <w:rPr>
          <w:rFonts w:ascii="Times New Roman" w:hAnsi="Times New Roman" w:cs="Times New Roman"/>
          <w:sz w:val="26"/>
          <w:szCs w:val="26"/>
        </w:rPr>
        <w:t xml:space="preserve"> современные объекты  в р</w:t>
      </w:r>
      <w:r w:rsidRPr="002217AA">
        <w:rPr>
          <w:rFonts w:ascii="Times New Roman" w:hAnsi="Times New Roman" w:cs="Times New Roman"/>
          <w:sz w:val="26"/>
          <w:szCs w:val="26"/>
        </w:rPr>
        <w:t>амках муниципальной программы:</w:t>
      </w:r>
      <w:r w:rsidR="001B4EA7" w:rsidRPr="002217AA">
        <w:rPr>
          <w:rFonts w:ascii="Times New Roman" w:hAnsi="Times New Roman" w:cs="Times New Roman"/>
          <w:sz w:val="26"/>
          <w:szCs w:val="26"/>
        </w:rPr>
        <w:t xml:space="preserve"> </w:t>
      </w:r>
      <w:r w:rsidR="00360F9D" w:rsidRPr="002217AA">
        <w:rPr>
          <w:rFonts w:ascii="Times New Roman" w:hAnsi="Times New Roman" w:cs="Times New Roman"/>
          <w:sz w:val="26"/>
          <w:szCs w:val="26"/>
        </w:rPr>
        <w:t>физкультурно-</w:t>
      </w:r>
      <w:r w:rsidRPr="002217AA">
        <w:rPr>
          <w:rFonts w:ascii="Times New Roman" w:hAnsi="Times New Roman" w:cs="Times New Roman"/>
          <w:sz w:val="26"/>
          <w:szCs w:val="26"/>
        </w:rPr>
        <w:t>оздоровительного комплекс с плавательным бассейном  и детский сад.</w:t>
      </w:r>
    </w:p>
    <w:p w14:paraId="221C4CA0" w14:textId="77777777" w:rsidR="00270FE3" w:rsidRPr="002217AA" w:rsidRDefault="00D9610F" w:rsidP="00DA01F5">
      <w:pPr>
        <w:pStyle w:val="ConsPlusCell"/>
        <w:widowControl/>
        <w:tabs>
          <w:tab w:val="left" w:pos="3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В</w:t>
      </w:r>
      <w:r w:rsidR="00270FE3" w:rsidRPr="002217AA">
        <w:rPr>
          <w:rFonts w:ascii="Times New Roman" w:hAnsi="Times New Roman" w:cs="Times New Roman"/>
          <w:sz w:val="26"/>
          <w:szCs w:val="26"/>
        </w:rPr>
        <w:t>веденного в эксплуатацию  в рамках  муниципальной  программы  одного объекта по направлению,</w:t>
      </w:r>
      <w:r w:rsidRPr="002217AA">
        <w:rPr>
          <w:rFonts w:ascii="Times New Roman" w:hAnsi="Times New Roman" w:cs="Times New Roman"/>
          <w:sz w:val="26"/>
          <w:szCs w:val="26"/>
        </w:rPr>
        <w:t xml:space="preserve"> </w:t>
      </w:r>
      <w:r w:rsidR="00270FE3" w:rsidRPr="002217AA">
        <w:rPr>
          <w:rFonts w:ascii="Times New Roman" w:hAnsi="Times New Roman" w:cs="Times New Roman"/>
          <w:sz w:val="26"/>
          <w:szCs w:val="26"/>
        </w:rPr>
        <w:t>касающемуся совершенствования условий для развития массового  спорта, единовременная пропускная  способность объекта спорта -200человек в час.</w:t>
      </w:r>
    </w:p>
    <w:p w14:paraId="32B4621A" w14:textId="77777777" w:rsidR="00270FE3" w:rsidRPr="002217AA" w:rsidRDefault="00270FE3" w:rsidP="00DA01F5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217AA">
        <w:rPr>
          <w:rFonts w:ascii="Times New Roman" w:hAnsi="Times New Roman"/>
          <w:sz w:val="26"/>
          <w:szCs w:val="26"/>
        </w:rPr>
        <w:t>Построенны</w:t>
      </w:r>
      <w:r w:rsidRPr="002217AA">
        <w:rPr>
          <w:rFonts w:ascii="Times New Roman" w:hAnsi="Times New Roman"/>
          <w:sz w:val="26"/>
          <w:szCs w:val="26"/>
          <w:lang w:val="ru-RU"/>
        </w:rPr>
        <w:t>е</w:t>
      </w:r>
      <w:r w:rsidRPr="002217AA">
        <w:rPr>
          <w:rFonts w:ascii="Times New Roman" w:hAnsi="Times New Roman"/>
          <w:sz w:val="26"/>
          <w:szCs w:val="26"/>
        </w:rPr>
        <w:t xml:space="preserve">   газопровод</w:t>
      </w:r>
      <w:r w:rsidRPr="002217AA">
        <w:rPr>
          <w:rFonts w:ascii="Times New Roman" w:hAnsi="Times New Roman"/>
          <w:sz w:val="26"/>
          <w:szCs w:val="26"/>
          <w:lang w:val="ru-RU"/>
        </w:rPr>
        <w:t>ы</w:t>
      </w:r>
      <w:r w:rsidR="00AF7CBB">
        <w:rPr>
          <w:rFonts w:ascii="Times New Roman" w:hAnsi="Times New Roman"/>
          <w:sz w:val="26"/>
          <w:szCs w:val="26"/>
        </w:rPr>
        <w:t xml:space="preserve">  обеспеча</w:t>
      </w:r>
      <w:r w:rsidR="00AF7CBB">
        <w:rPr>
          <w:rFonts w:ascii="Times New Roman" w:hAnsi="Times New Roman"/>
          <w:sz w:val="26"/>
          <w:szCs w:val="26"/>
          <w:lang w:val="ru-RU"/>
        </w:rPr>
        <w:t>т газом</w:t>
      </w:r>
      <w:r w:rsidRPr="002217AA">
        <w:rPr>
          <w:rFonts w:ascii="Times New Roman" w:hAnsi="Times New Roman"/>
          <w:sz w:val="26"/>
          <w:szCs w:val="26"/>
        </w:rPr>
        <w:t xml:space="preserve"> </w:t>
      </w:r>
      <w:r w:rsidR="00AF7CBB">
        <w:rPr>
          <w:rFonts w:ascii="Times New Roman" w:hAnsi="Times New Roman"/>
          <w:sz w:val="26"/>
          <w:szCs w:val="26"/>
        </w:rPr>
        <w:t>2114</w:t>
      </w:r>
      <w:r w:rsidR="00AF7CBB" w:rsidRPr="00DB1C8B">
        <w:rPr>
          <w:rFonts w:ascii="Times New Roman" w:hAnsi="Times New Roman"/>
          <w:sz w:val="26"/>
          <w:szCs w:val="26"/>
        </w:rPr>
        <w:t xml:space="preserve"> жилых домов</w:t>
      </w:r>
      <w:r w:rsidRPr="002217AA">
        <w:rPr>
          <w:rFonts w:ascii="Times New Roman" w:hAnsi="Times New Roman"/>
          <w:sz w:val="26"/>
          <w:szCs w:val="26"/>
        </w:rPr>
        <w:t xml:space="preserve"> жилых дома и  увеличи</w:t>
      </w:r>
      <w:r w:rsidRPr="002217AA">
        <w:rPr>
          <w:rFonts w:ascii="Times New Roman" w:hAnsi="Times New Roman"/>
          <w:sz w:val="26"/>
          <w:szCs w:val="26"/>
          <w:lang w:val="ru-RU"/>
        </w:rPr>
        <w:t>ли</w:t>
      </w:r>
      <w:r w:rsidRPr="002217AA">
        <w:rPr>
          <w:rFonts w:ascii="Times New Roman" w:hAnsi="Times New Roman"/>
          <w:sz w:val="26"/>
          <w:szCs w:val="26"/>
        </w:rPr>
        <w:t xml:space="preserve"> протяженность распределительных инженерных   газовых сетей на </w:t>
      </w:r>
      <w:r w:rsidR="00DB1C8B">
        <w:rPr>
          <w:rFonts w:ascii="Times New Roman" w:hAnsi="Times New Roman"/>
          <w:sz w:val="26"/>
          <w:szCs w:val="26"/>
          <w:lang w:val="ru-RU"/>
        </w:rPr>
        <w:t>64,618</w:t>
      </w:r>
      <w:r w:rsidRPr="002217AA">
        <w:rPr>
          <w:rFonts w:ascii="Times New Roman" w:hAnsi="Times New Roman"/>
          <w:sz w:val="26"/>
          <w:szCs w:val="26"/>
        </w:rPr>
        <w:t xml:space="preserve"> км   по территории Катав - Ивановского муниципального района. </w:t>
      </w:r>
    </w:p>
    <w:p w14:paraId="4D246054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2018г.- 89домов.</w:t>
      </w:r>
    </w:p>
    <w:p w14:paraId="07904B0A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2019г.- 90домов.</w:t>
      </w:r>
    </w:p>
    <w:p w14:paraId="459B6DEA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2020г.- 338домов.</w:t>
      </w:r>
    </w:p>
    <w:p w14:paraId="76D47515" w14:textId="77777777" w:rsidR="00DB1C8B" w:rsidRPr="00DB1C8B" w:rsidRDefault="00DB1C8B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C8B">
        <w:rPr>
          <w:rFonts w:ascii="Times New Roman" w:hAnsi="Times New Roman" w:cs="Times New Roman"/>
          <w:sz w:val="24"/>
          <w:szCs w:val="24"/>
        </w:rPr>
        <w:t>2021г.- 544дома.</w:t>
      </w:r>
    </w:p>
    <w:p w14:paraId="4F9CA6FB" w14:textId="77777777" w:rsidR="00DB1C8B" w:rsidRDefault="00AD1D13" w:rsidP="00DA01F5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2022г. – 8</w:t>
      </w:r>
      <w:r w:rsidR="00DB1C8B" w:rsidRPr="00DB1C8B">
        <w:rPr>
          <w:rFonts w:ascii="Times New Roman" w:hAnsi="Times New Roman" w:cs="Times New Roman"/>
          <w:sz w:val="24"/>
          <w:szCs w:val="24"/>
        </w:rPr>
        <w:t>94 дома</w:t>
      </w:r>
    </w:p>
    <w:p w14:paraId="47BECADE" w14:textId="77777777" w:rsidR="00AF7CBB" w:rsidRDefault="00AF7CBB" w:rsidP="00AF7CBB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2023г.-75домов</w:t>
      </w:r>
    </w:p>
    <w:p w14:paraId="7D797EC3" w14:textId="77777777" w:rsidR="00AF7CBB" w:rsidRPr="00DB1C8B" w:rsidRDefault="00AF7CBB" w:rsidP="00AF7CBB">
      <w:pPr>
        <w:pStyle w:val="ConsPlusCell"/>
        <w:widowControl/>
        <w:tabs>
          <w:tab w:val="left" w:pos="0"/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2024г.-84дома</w:t>
      </w:r>
    </w:p>
    <w:p w14:paraId="3900F00F" w14:textId="77777777" w:rsidR="00A40931" w:rsidRDefault="00270FE3" w:rsidP="00233439">
      <w:pPr>
        <w:pStyle w:val="ConsPlusNormal"/>
        <w:widowControl/>
        <w:spacing w:line="240" w:lineRule="auto"/>
        <w:ind w:firstLine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 w:cs="Times New Roman"/>
          <w:sz w:val="26"/>
          <w:szCs w:val="26"/>
        </w:rPr>
        <w:t>Ожидаемые результаты  реализации муниципальной программы представлены в  приложении №2.</w:t>
      </w:r>
    </w:p>
    <w:p w14:paraId="7406349B" w14:textId="77777777" w:rsidR="00270FE3" w:rsidRPr="002217AA" w:rsidRDefault="00270FE3" w:rsidP="00157E03">
      <w:pPr>
        <w:pStyle w:val="a5"/>
        <w:spacing w:before="0" w:beforeAutospacing="0" w:after="0" w:afterAutospacing="0"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t>РАЗДЕЛ 8.</w:t>
      </w:r>
    </w:p>
    <w:p w14:paraId="2D1D1140" w14:textId="77777777" w:rsidR="00270FE3" w:rsidRDefault="00270FE3" w:rsidP="00270FE3">
      <w:pPr>
        <w:pStyle w:val="a5"/>
        <w:spacing w:before="0" w:beforeAutospacing="0" w:after="0" w:afterAutospacing="0"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t>Финансово-экономическое обоснование муниципальной программы</w:t>
      </w:r>
    </w:p>
    <w:p w14:paraId="4F2B904D" w14:textId="77777777" w:rsidR="00157E03" w:rsidRPr="002217AA" w:rsidRDefault="00157E03" w:rsidP="00270FE3">
      <w:pPr>
        <w:pStyle w:val="a5"/>
        <w:spacing w:before="0" w:beforeAutospacing="0" w:after="0" w:afterAutospacing="0"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54BC1D3" w14:textId="1A82BF6D" w:rsidR="00E57F7D" w:rsidRDefault="00E57F7D" w:rsidP="00E57F7D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 w:eastAsia="en-US"/>
        </w:rPr>
        <w:t xml:space="preserve">Перечень программных мероприятий  и </w:t>
      </w:r>
      <w:r w:rsidR="007F35A5">
        <w:rPr>
          <w:rFonts w:ascii="Times New Roman" w:hAnsi="Times New Roman"/>
          <w:sz w:val="26"/>
          <w:szCs w:val="26"/>
        </w:rPr>
        <w:t>ф</w:t>
      </w:r>
      <w:r w:rsidR="00270FE3" w:rsidRPr="002217AA">
        <w:rPr>
          <w:rFonts w:ascii="Times New Roman" w:hAnsi="Times New Roman"/>
          <w:sz w:val="26"/>
          <w:szCs w:val="26"/>
        </w:rPr>
        <w:t>инансово-экономическое обоснование программы указано в приложении 1</w:t>
      </w:r>
      <w:r w:rsidR="007F35A5">
        <w:rPr>
          <w:rFonts w:ascii="Times New Roman" w:hAnsi="Times New Roman"/>
          <w:sz w:val="26"/>
          <w:szCs w:val="26"/>
          <w:lang w:val="ru-RU"/>
        </w:rPr>
        <w:t xml:space="preserve"> и 1.1</w:t>
      </w:r>
      <w:r w:rsidR="00270FE3" w:rsidRPr="002217AA">
        <w:rPr>
          <w:rFonts w:ascii="Times New Roman" w:hAnsi="Times New Roman"/>
          <w:sz w:val="26"/>
          <w:szCs w:val="26"/>
        </w:rPr>
        <w:t xml:space="preserve"> к муниципальной программе  «Капитальное строительство</w:t>
      </w:r>
      <w:r w:rsidR="00D9610F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70FE3" w:rsidRPr="002217AA">
        <w:rPr>
          <w:rFonts w:ascii="Times New Roman" w:hAnsi="Times New Roman"/>
          <w:sz w:val="26"/>
          <w:szCs w:val="26"/>
        </w:rPr>
        <w:t>на территории Катав-Ивановского муниципального</w:t>
      </w:r>
      <w:r w:rsidR="00E01062" w:rsidRPr="002217AA">
        <w:rPr>
          <w:rFonts w:ascii="Times New Roman" w:hAnsi="Times New Roman"/>
          <w:sz w:val="26"/>
          <w:szCs w:val="26"/>
          <w:lang w:val="ru-RU"/>
        </w:rPr>
        <w:t xml:space="preserve">  </w:t>
      </w:r>
      <w:r w:rsidR="00270FE3" w:rsidRPr="002217AA">
        <w:rPr>
          <w:rFonts w:ascii="Times New Roman" w:hAnsi="Times New Roman"/>
          <w:sz w:val="26"/>
          <w:szCs w:val="26"/>
        </w:rPr>
        <w:t xml:space="preserve"> района </w:t>
      </w:r>
      <w:r w:rsidR="00270FE3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70FE3" w:rsidRPr="002217AA">
        <w:rPr>
          <w:rFonts w:ascii="Times New Roman" w:hAnsi="Times New Roman"/>
          <w:sz w:val="26"/>
          <w:szCs w:val="26"/>
        </w:rPr>
        <w:t>на</w:t>
      </w:r>
      <w:r w:rsidR="00270FE3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70FE3" w:rsidRPr="002217AA">
        <w:rPr>
          <w:rFonts w:ascii="Times New Roman" w:hAnsi="Times New Roman"/>
          <w:sz w:val="26"/>
          <w:szCs w:val="26"/>
        </w:rPr>
        <w:t xml:space="preserve"> 2018 </w:t>
      </w:r>
      <w:r w:rsidR="007F01C4">
        <w:rPr>
          <w:rFonts w:ascii="Times New Roman" w:hAnsi="Times New Roman"/>
          <w:sz w:val="26"/>
          <w:szCs w:val="26"/>
        </w:rPr>
        <w:t>–</w:t>
      </w:r>
      <w:r w:rsidR="00270FE3" w:rsidRPr="002217AA">
        <w:rPr>
          <w:rFonts w:ascii="Times New Roman" w:hAnsi="Times New Roman"/>
          <w:sz w:val="26"/>
          <w:szCs w:val="26"/>
        </w:rPr>
        <w:t xml:space="preserve"> 202</w:t>
      </w:r>
      <w:r w:rsidR="007F01C4">
        <w:rPr>
          <w:rFonts w:ascii="Times New Roman" w:hAnsi="Times New Roman"/>
          <w:sz w:val="26"/>
          <w:szCs w:val="26"/>
          <w:lang w:val="ru-RU"/>
        </w:rPr>
        <w:t xml:space="preserve">4 </w:t>
      </w:r>
      <w:r w:rsidR="00270FE3" w:rsidRPr="002217AA">
        <w:rPr>
          <w:rFonts w:ascii="Times New Roman" w:hAnsi="Times New Roman"/>
          <w:sz w:val="26"/>
          <w:szCs w:val="26"/>
        </w:rPr>
        <w:t>год</w:t>
      </w:r>
      <w:r w:rsidR="00360F9D" w:rsidRPr="002217AA">
        <w:rPr>
          <w:rFonts w:ascii="Times New Roman" w:hAnsi="Times New Roman"/>
          <w:sz w:val="26"/>
          <w:szCs w:val="26"/>
          <w:lang w:val="ru-RU"/>
        </w:rPr>
        <w:t>ы</w:t>
      </w:r>
      <w:r w:rsidR="00270FE3" w:rsidRPr="002217AA">
        <w:rPr>
          <w:rFonts w:ascii="Times New Roman" w:hAnsi="Times New Roman"/>
          <w:sz w:val="26"/>
          <w:szCs w:val="26"/>
        </w:rPr>
        <w:t xml:space="preserve">» </w:t>
      </w:r>
      <w:r w:rsidR="00270FE3" w:rsidRPr="002217A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70FE3" w:rsidRPr="002217AA">
        <w:rPr>
          <w:rFonts w:ascii="Times New Roman" w:hAnsi="Times New Roman"/>
          <w:sz w:val="26"/>
          <w:szCs w:val="26"/>
        </w:rPr>
        <w:t xml:space="preserve">и составляет </w:t>
      </w:r>
      <w:r w:rsidR="00DD745A">
        <w:rPr>
          <w:rFonts w:ascii="Times New Roman" w:hAnsi="Times New Roman"/>
          <w:b/>
          <w:bCs/>
          <w:sz w:val="26"/>
          <w:szCs w:val="26"/>
          <w:lang w:val="ru-RU"/>
        </w:rPr>
        <w:t>349 590,7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тыс. руб</w:t>
      </w:r>
      <w:r>
        <w:rPr>
          <w:rFonts w:ascii="Times New Roman" w:hAnsi="Times New Roman"/>
          <w:sz w:val="26"/>
          <w:szCs w:val="26"/>
        </w:rPr>
        <w:t>.</w:t>
      </w:r>
    </w:p>
    <w:p w14:paraId="56578C0D" w14:textId="77777777" w:rsidR="00041129" w:rsidRDefault="00041129" w:rsidP="004A00C5">
      <w:pPr>
        <w:pStyle w:val="a3"/>
        <w:spacing w:line="276" w:lineRule="auto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77A4A4BD" w14:textId="77777777" w:rsidR="00233439" w:rsidRDefault="00233439" w:rsidP="004A00C5">
      <w:pPr>
        <w:pStyle w:val="a3"/>
        <w:spacing w:line="276" w:lineRule="auto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0250D496" w14:textId="77777777" w:rsidR="00233439" w:rsidRDefault="00233439" w:rsidP="004A00C5">
      <w:pPr>
        <w:pStyle w:val="a3"/>
        <w:spacing w:line="276" w:lineRule="auto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3C31453A" w14:textId="77777777" w:rsidR="00DD745A" w:rsidRDefault="00DD745A" w:rsidP="00270FE3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1F81D96" w14:textId="69B76882" w:rsidR="00270FE3" w:rsidRPr="002217AA" w:rsidRDefault="00270FE3" w:rsidP="00270FE3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lastRenderedPageBreak/>
        <w:t>РАЗДЕЛ 9.</w:t>
      </w:r>
    </w:p>
    <w:p w14:paraId="5693EBF2" w14:textId="77777777" w:rsidR="00270FE3" w:rsidRDefault="00270FE3" w:rsidP="00DA01F5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2217AA">
        <w:rPr>
          <w:rFonts w:ascii="Times New Roman" w:hAnsi="Times New Roman"/>
          <w:b/>
          <w:bCs/>
          <w:sz w:val="26"/>
          <w:szCs w:val="26"/>
        </w:rPr>
        <w:t>Методика оценки эффективности муниципальной программ</w:t>
      </w:r>
    </w:p>
    <w:p w14:paraId="03CF756A" w14:textId="77777777" w:rsidR="00233439" w:rsidRDefault="00233439" w:rsidP="00DA01F5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48D81675" w14:textId="77777777" w:rsidR="002E0D6C" w:rsidRDefault="002E0D6C" w:rsidP="00E57F7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SimSun" w:hAnsi="Times New Roman"/>
          <w:b/>
          <w:bCs/>
          <w:sz w:val="26"/>
          <w:szCs w:val="26"/>
          <w:lang w:eastAsia="x-none"/>
        </w:rPr>
        <w:t xml:space="preserve">         </w:t>
      </w:r>
      <w:r w:rsidR="001C302B" w:rsidRPr="00432F86">
        <w:rPr>
          <w:rFonts w:ascii="Times New Roman" w:hAnsi="Times New Roman"/>
          <w:sz w:val="26"/>
          <w:szCs w:val="26"/>
        </w:rPr>
        <w:t>Оценка эффективности муниципальных программ осуществляется в соответствии с 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</w:t>
      </w:r>
      <w:r>
        <w:rPr>
          <w:rFonts w:ascii="Times New Roman" w:hAnsi="Times New Roman"/>
          <w:sz w:val="26"/>
          <w:szCs w:val="26"/>
        </w:rPr>
        <w:t>ановского муниципального района.</w:t>
      </w:r>
    </w:p>
    <w:p w14:paraId="24E27420" w14:textId="77777777" w:rsidR="001C302B" w:rsidRPr="00432F86" w:rsidRDefault="001C302B" w:rsidP="00E57F7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32F86">
        <w:rPr>
          <w:rFonts w:ascii="Times New Roman" w:hAnsi="Times New Roman"/>
          <w:sz w:val="26"/>
          <w:szCs w:val="26"/>
        </w:rPr>
        <w:t>Реализация мероприятий программы влияет на выполнение целевых индикаторов.</w:t>
      </w:r>
    </w:p>
    <w:p w14:paraId="1E8DBF80" w14:textId="77777777" w:rsidR="001C302B" w:rsidRPr="00432F86" w:rsidRDefault="001C302B" w:rsidP="001C302B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6"/>
          <w:szCs w:val="26"/>
        </w:rPr>
      </w:pPr>
      <w:r w:rsidRPr="00432F86">
        <w:rPr>
          <w:rFonts w:ascii="yandex-sans" w:hAnsi="yandex-sans"/>
          <w:color w:val="000000"/>
          <w:sz w:val="26"/>
          <w:szCs w:val="26"/>
        </w:rPr>
        <w:t xml:space="preserve">                       Р факт</w:t>
      </w:r>
    </w:p>
    <w:p w14:paraId="3EF85D1A" w14:textId="77777777" w:rsidR="001C302B" w:rsidRPr="00432F86" w:rsidRDefault="00233439" w:rsidP="001C302B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6"/>
          <w:szCs w:val="26"/>
        </w:rPr>
      </w:pPr>
      <w:r w:rsidRPr="00432F86">
        <w:rPr>
          <w:rFonts w:ascii="yandex-sans" w:hAnsi="yandex-sans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AAA3E5" wp14:editId="425E3560">
                <wp:simplePos x="0" y="0"/>
                <wp:positionH relativeFrom="column">
                  <wp:posOffset>828040</wp:posOffset>
                </wp:positionH>
                <wp:positionV relativeFrom="paragraph">
                  <wp:posOffset>118745</wp:posOffset>
                </wp:positionV>
                <wp:extent cx="695325" cy="0"/>
                <wp:effectExtent l="5080" t="12065" r="13970" b="698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8BE49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65.2pt;margin-top:9.35pt;width:54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+AGwIAADoEAAAOAAAAZHJzL2Uyb0RvYy54bWysU82O2jAQvlfqO1i+s0nYQ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"/>
            </w:pict>
          </mc:Fallback>
        </mc:AlternateContent>
      </w:r>
      <w:r w:rsidR="001C302B" w:rsidRPr="00432F86">
        <w:rPr>
          <w:rFonts w:ascii="yandex-sans" w:hAnsi="yandex-sans"/>
          <w:color w:val="000000"/>
          <w:sz w:val="26"/>
          <w:szCs w:val="26"/>
        </w:rPr>
        <w:t xml:space="preserve">             Р = </w:t>
      </w:r>
      <w:r w:rsidR="001C302B" w:rsidRPr="00432F86">
        <w:rPr>
          <w:color w:val="000000"/>
          <w:sz w:val="26"/>
          <w:szCs w:val="26"/>
        </w:rPr>
        <w:t xml:space="preserve">                        </w:t>
      </w:r>
      <w:r w:rsidR="001C302B" w:rsidRPr="00432F86">
        <w:rPr>
          <w:rFonts w:ascii="yandex-sans" w:hAnsi="yandex-sans"/>
          <w:color w:val="000000"/>
          <w:sz w:val="26"/>
          <w:szCs w:val="26"/>
        </w:rPr>
        <w:t>Х 100 %,</w:t>
      </w:r>
    </w:p>
    <w:p w14:paraId="591892D9" w14:textId="77777777" w:rsidR="001C302B" w:rsidRPr="00432F86" w:rsidRDefault="001C302B" w:rsidP="001C302B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6"/>
          <w:szCs w:val="26"/>
        </w:rPr>
      </w:pPr>
      <w:r w:rsidRPr="00432F86">
        <w:rPr>
          <w:rFonts w:ascii="yandex-sans" w:hAnsi="yandex-sans"/>
          <w:color w:val="000000"/>
          <w:sz w:val="26"/>
          <w:szCs w:val="26"/>
        </w:rPr>
        <w:t xml:space="preserve">                      Р план</w:t>
      </w:r>
    </w:p>
    <w:p w14:paraId="1EC677F5" w14:textId="77777777" w:rsidR="001C302B" w:rsidRPr="00432F86" w:rsidRDefault="001C302B" w:rsidP="001C302B">
      <w:pPr>
        <w:shd w:val="clear" w:color="auto" w:fill="FFFFFF"/>
        <w:spacing w:after="0"/>
        <w:rPr>
          <w:rFonts w:ascii="yandex-sans" w:hAnsi="yandex-sans"/>
          <w:color w:val="000000"/>
          <w:sz w:val="26"/>
          <w:szCs w:val="26"/>
        </w:rPr>
      </w:pPr>
      <w:r w:rsidRPr="00432F86">
        <w:rPr>
          <w:rFonts w:ascii="yandex-sans" w:hAnsi="yandex-sans"/>
          <w:color w:val="000000"/>
          <w:sz w:val="26"/>
          <w:szCs w:val="26"/>
        </w:rPr>
        <w:t>где: - Р – фактическое достижение задачи Программы;</w:t>
      </w:r>
    </w:p>
    <w:p w14:paraId="3EF4C5C6" w14:textId="77777777" w:rsidR="001C302B" w:rsidRPr="00432F86" w:rsidRDefault="001C302B" w:rsidP="001C302B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432F86">
        <w:rPr>
          <w:rFonts w:ascii="yandex-sans" w:hAnsi="yandex-sans"/>
          <w:color w:val="000000"/>
          <w:sz w:val="26"/>
          <w:szCs w:val="26"/>
        </w:rPr>
        <w:t xml:space="preserve">          Р факт – фактическое значение целевого индикатора (показателя);</w:t>
      </w:r>
    </w:p>
    <w:p w14:paraId="4F54199E" w14:textId="77777777" w:rsidR="002E0D6C" w:rsidRDefault="001C302B" w:rsidP="002E0D6C">
      <w:pPr>
        <w:shd w:val="clear" w:color="auto" w:fill="FFFFFF"/>
        <w:rPr>
          <w:color w:val="000000"/>
          <w:sz w:val="26"/>
          <w:szCs w:val="26"/>
        </w:rPr>
      </w:pPr>
      <w:r w:rsidRPr="00432F86">
        <w:rPr>
          <w:rFonts w:ascii="yandex-sans" w:hAnsi="yandex-sans"/>
          <w:color w:val="000000"/>
          <w:sz w:val="26"/>
          <w:szCs w:val="26"/>
        </w:rPr>
        <w:t xml:space="preserve">          Р план - плановое значение целевого индикатора (показателя);</w:t>
      </w:r>
    </w:p>
    <w:p w14:paraId="68679052" w14:textId="77777777" w:rsidR="001C302B" w:rsidRPr="002E0D6C" w:rsidRDefault="001C302B" w:rsidP="002E0D6C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 w:rsidRPr="002E0D6C">
        <w:rPr>
          <w:rFonts w:ascii="Times New Roman" w:hAnsi="Times New Roman"/>
          <w:sz w:val="26"/>
          <w:szCs w:val="26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14:paraId="68189665" w14:textId="77777777" w:rsidR="001C302B" w:rsidRPr="00432F86" w:rsidRDefault="001C302B" w:rsidP="001C302B">
      <w:pPr>
        <w:pStyle w:val="11"/>
        <w:shd w:val="clear" w:color="auto" w:fill="auto"/>
        <w:spacing w:before="0"/>
      </w:pPr>
      <w:r w:rsidRPr="00432F86">
        <w:t>- муниципальная программа высоко результативна;</w:t>
      </w:r>
    </w:p>
    <w:p w14:paraId="124E7D28" w14:textId="77777777" w:rsidR="001C302B" w:rsidRPr="00432F86" w:rsidRDefault="001C302B" w:rsidP="001C302B">
      <w:pPr>
        <w:pStyle w:val="11"/>
        <w:shd w:val="clear" w:color="auto" w:fill="auto"/>
        <w:spacing w:before="0"/>
        <w:ind w:left="860" w:firstLine="0"/>
      </w:pPr>
      <w:r w:rsidRPr="00432F86">
        <w:t>- муниципальная программа результативна;</w:t>
      </w:r>
    </w:p>
    <w:p w14:paraId="6824208D" w14:textId="77777777" w:rsidR="00557443" w:rsidRDefault="001C302B" w:rsidP="001C302B">
      <w:pPr>
        <w:pStyle w:val="a3"/>
        <w:rPr>
          <w:rFonts w:ascii="Times New Roman" w:hAnsi="Times New Roman"/>
          <w:color w:val="1D1B11"/>
          <w:sz w:val="24"/>
          <w:szCs w:val="24"/>
          <w:lang w:val="ru-RU"/>
        </w:rPr>
      </w:pPr>
      <w:r w:rsidRPr="00432F86">
        <w:rPr>
          <w:rFonts w:ascii="Times New Roman" w:hAnsi="Times New Roman"/>
          <w:sz w:val="26"/>
          <w:szCs w:val="26"/>
        </w:rPr>
        <w:t xml:space="preserve">           </w:t>
      </w:r>
      <w:r w:rsidRPr="00432F86">
        <w:rPr>
          <w:rFonts w:ascii="Times New Roman" w:hAnsi="Times New Roman"/>
          <w:sz w:val="26"/>
          <w:szCs w:val="26"/>
          <w:lang w:val="ru-RU"/>
        </w:rPr>
        <w:t xml:space="preserve">  </w:t>
      </w:r>
      <w:r w:rsidRPr="00432F86">
        <w:rPr>
          <w:rFonts w:ascii="Times New Roman" w:hAnsi="Times New Roman"/>
          <w:sz w:val="26"/>
          <w:szCs w:val="26"/>
        </w:rPr>
        <w:t xml:space="preserve"> - муниципальная программа низко результативна</w:t>
      </w:r>
      <w:r w:rsidRPr="001C302B">
        <w:rPr>
          <w:rFonts w:ascii="Times New Roman" w:hAnsi="Times New Roman"/>
          <w:color w:val="1D1B11"/>
          <w:sz w:val="24"/>
          <w:szCs w:val="24"/>
        </w:rPr>
        <w:t>.</w:t>
      </w:r>
    </w:p>
    <w:p w14:paraId="4D01A3D4" w14:textId="77777777" w:rsidR="00557443" w:rsidRDefault="00557443" w:rsidP="001C302B">
      <w:pPr>
        <w:pStyle w:val="a3"/>
        <w:rPr>
          <w:rFonts w:ascii="Times New Roman" w:hAnsi="Times New Roman"/>
          <w:color w:val="1D1B11"/>
          <w:sz w:val="24"/>
          <w:szCs w:val="24"/>
          <w:lang w:val="ru-RU"/>
        </w:rPr>
      </w:pPr>
    </w:p>
    <w:p w14:paraId="52F6D75A" w14:textId="77777777" w:rsidR="001C2628" w:rsidRDefault="001C2628" w:rsidP="001C302B">
      <w:pPr>
        <w:pStyle w:val="a3"/>
        <w:rPr>
          <w:rFonts w:ascii="Times New Roman" w:hAnsi="Times New Roman"/>
          <w:color w:val="1D1B11"/>
          <w:sz w:val="24"/>
          <w:szCs w:val="24"/>
          <w:lang w:val="ru-RU"/>
        </w:rPr>
        <w:sectPr w:rsidR="001C2628" w:rsidSect="00B862B3">
          <w:pgSz w:w="11924" w:h="16800" w:code="259"/>
          <w:pgMar w:top="851" w:right="680" w:bottom="709" w:left="1134" w:header="709" w:footer="709" w:gutter="0"/>
          <w:cols w:space="708"/>
          <w:titlePg/>
          <w:docGrid w:linePitch="360"/>
        </w:sectPr>
      </w:pPr>
    </w:p>
    <w:p w14:paraId="286A6AA3" w14:textId="77777777" w:rsidR="00270FE3" w:rsidRPr="009D6BE8" w:rsidRDefault="00270FE3" w:rsidP="00270FE3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764EBE">
        <w:rPr>
          <w:rFonts w:ascii="Times New Roman" w:hAnsi="Times New Roman"/>
          <w:sz w:val="20"/>
          <w:szCs w:val="20"/>
          <w:lang w:val="ru-RU"/>
        </w:rPr>
        <w:t>П</w:t>
      </w:r>
      <w:r>
        <w:rPr>
          <w:rFonts w:ascii="Times New Roman" w:hAnsi="Times New Roman"/>
          <w:sz w:val="20"/>
          <w:szCs w:val="20"/>
        </w:rPr>
        <w:t>риложение №1.</w:t>
      </w:r>
    </w:p>
    <w:p w14:paraId="1589C4F0" w14:textId="77777777" w:rsidR="00270FE3" w:rsidRPr="00AA183E" w:rsidRDefault="00270FE3" w:rsidP="00270FE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AA183E">
        <w:rPr>
          <w:rFonts w:ascii="Times New Roman" w:hAnsi="Times New Roman"/>
          <w:sz w:val="20"/>
          <w:szCs w:val="20"/>
        </w:rPr>
        <w:t>к программе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A183E">
        <w:rPr>
          <w:rFonts w:ascii="Times New Roman" w:hAnsi="Times New Roman"/>
          <w:sz w:val="20"/>
          <w:szCs w:val="20"/>
        </w:rPr>
        <w:t xml:space="preserve">«Капитальное строительство  на территории </w:t>
      </w:r>
    </w:p>
    <w:p w14:paraId="6154D6DE" w14:textId="77777777" w:rsidR="00270FE3" w:rsidRPr="006751B0" w:rsidRDefault="00270FE3" w:rsidP="00270FE3">
      <w:pPr>
        <w:pStyle w:val="a3"/>
        <w:ind w:left="-142"/>
        <w:jc w:val="right"/>
        <w:rPr>
          <w:rFonts w:ascii="Times New Roman" w:hAnsi="Times New Roman"/>
          <w:sz w:val="20"/>
          <w:szCs w:val="20"/>
          <w:lang w:val="ru-RU"/>
        </w:rPr>
      </w:pPr>
      <w:r w:rsidRPr="00AA183E">
        <w:rPr>
          <w:rFonts w:ascii="Times New Roman" w:hAnsi="Times New Roman"/>
          <w:sz w:val="20"/>
          <w:szCs w:val="20"/>
        </w:rPr>
        <w:t>Катав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AA183E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 xml:space="preserve"> </w:t>
      </w:r>
      <w:r w:rsidRPr="00AA183E">
        <w:rPr>
          <w:rFonts w:ascii="Times New Roman" w:hAnsi="Times New Roman"/>
          <w:sz w:val="20"/>
          <w:szCs w:val="20"/>
        </w:rPr>
        <w:t>Ивановского муни</w:t>
      </w:r>
      <w:r>
        <w:rPr>
          <w:rFonts w:ascii="Times New Roman" w:hAnsi="Times New Roman"/>
          <w:sz w:val="20"/>
          <w:szCs w:val="20"/>
        </w:rPr>
        <w:t>ципального района на 2018 - 202</w:t>
      </w:r>
      <w:r w:rsidR="007F01C4">
        <w:rPr>
          <w:rFonts w:ascii="Times New Roman" w:hAnsi="Times New Roman"/>
          <w:sz w:val="20"/>
          <w:szCs w:val="20"/>
          <w:lang w:val="ru-RU"/>
        </w:rPr>
        <w:t>4</w:t>
      </w:r>
      <w:r w:rsidRPr="00AA183E">
        <w:rPr>
          <w:rFonts w:ascii="Times New Roman" w:hAnsi="Times New Roman"/>
          <w:sz w:val="20"/>
          <w:szCs w:val="20"/>
        </w:rPr>
        <w:t xml:space="preserve"> год</w:t>
      </w:r>
      <w:r>
        <w:rPr>
          <w:rFonts w:ascii="Times New Roman" w:hAnsi="Times New Roman"/>
          <w:sz w:val="20"/>
          <w:szCs w:val="20"/>
        </w:rPr>
        <w:t>ы</w:t>
      </w:r>
      <w:r w:rsidRPr="00AA183E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  <w:lang w:val="ru-RU"/>
        </w:rPr>
        <w:br/>
      </w:r>
    </w:p>
    <w:p w14:paraId="0EC3FEE2" w14:textId="77777777" w:rsidR="00270FE3" w:rsidRPr="00764EBE" w:rsidRDefault="00270FE3" w:rsidP="00270FE3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64EBE">
        <w:rPr>
          <w:rFonts w:ascii="Times New Roman" w:hAnsi="Times New Roman"/>
          <w:b/>
          <w:sz w:val="24"/>
          <w:szCs w:val="24"/>
        </w:rPr>
        <w:t>Система основных мероприятий муниципальной программы</w:t>
      </w:r>
    </w:p>
    <w:tbl>
      <w:tblPr>
        <w:tblW w:w="499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144"/>
        <w:gridCol w:w="1476"/>
        <w:gridCol w:w="1266"/>
        <w:gridCol w:w="845"/>
        <w:gridCol w:w="1273"/>
        <w:gridCol w:w="990"/>
        <w:gridCol w:w="999"/>
        <w:gridCol w:w="1177"/>
        <w:gridCol w:w="1057"/>
        <w:gridCol w:w="1263"/>
      </w:tblGrid>
      <w:tr w:rsidR="005E0480" w:rsidRPr="00856382" w14:paraId="1F1E5D06" w14:textId="77777777" w:rsidTr="00435983">
        <w:tc>
          <w:tcPr>
            <w:tcW w:w="286" w:type="pct"/>
          </w:tcPr>
          <w:p w14:paraId="1015DDBA" w14:textId="77777777" w:rsidR="007F01C4" w:rsidRPr="00856382" w:rsidRDefault="007F01C4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6382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348" w:type="pct"/>
            <w:vAlign w:val="center"/>
          </w:tcPr>
          <w:p w14:paraId="31E7CFD5" w14:textId="77777777" w:rsidR="007F01C4" w:rsidRPr="00856382" w:rsidRDefault="007F01C4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85638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мероприятия программы </w:t>
            </w:r>
          </w:p>
        </w:tc>
        <w:tc>
          <w:tcPr>
            <w:tcW w:w="480" w:type="pct"/>
            <w:vAlign w:val="center"/>
          </w:tcPr>
          <w:p w14:paraId="251CFF1D" w14:textId="77777777" w:rsidR="007F01C4" w:rsidRDefault="007F01C4" w:rsidP="005314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>Источник финанси</w:t>
            </w: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-</w:t>
            </w: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 xml:space="preserve">рования </w:t>
            </w:r>
          </w:p>
          <w:p w14:paraId="6473C21E" w14:textId="77777777" w:rsidR="007F01C4" w:rsidRPr="00856382" w:rsidRDefault="007F01C4" w:rsidP="005314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>тыс. руб.</w:t>
            </w:r>
          </w:p>
        </w:tc>
        <w:tc>
          <w:tcPr>
            <w:tcW w:w="412" w:type="pct"/>
            <w:vAlign w:val="center"/>
          </w:tcPr>
          <w:p w14:paraId="47EAD6C9" w14:textId="77777777" w:rsidR="007F01C4" w:rsidRDefault="007F01C4" w:rsidP="005314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Всего</w:t>
            </w: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 xml:space="preserve"> </w:t>
            </w: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затрат</w:t>
            </w:r>
            <w:r w:rsidRPr="00856382">
              <w:rPr>
                <w:rFonts w:ascii="Times New Roman" w:hAnsi="Times New Roman"/>
                <w:sz w:val="20"/>
                <w:szCs w:val="20"/>
                <w:lang w:val="ru-RU" w:eastAsia="en-US"/>
              </w:rPr>
              <w:t xml:space="preserve"> </w:t>
            </w:r>
          </w:p>
          <w:p w14:paraId="173EA75A" w14:textId="77777777" w:rsidR="007F01C4" w:rsidRPr="00856382" w:rsidRDefault="007F01C4" w:rsidP="005314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856382">
              <w:rPr>
                <w:rFonts w:ascii="Times New Roman" w:hAnsi="Times New Roman"/>
                <w:sz w:val="20"/>
                <w:szCs w:val="20"/>
                <w:lang w:val="en-US" w:eastAsia="en-US"/>
              </w:rPr>
              <w:t>тыс. руб.</w:t>
            </w:r>
          </w:p>
        </w:tc>
        <w:tc>
          <w:tcPr>
            <w:tcW w:w="275" w:type="pct"/>
            <w:vAlign w:val="center"/>
          </w:tcPr>
          <w:p w14:paraId="59A6E25D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7246EC3D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25E1D3ED" w14:textId="77777777" w:rsidR="007F01C4" w:rsidRPr="00352A2D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352A2D">
              <w:rPr>
                <w:rFonts w:ascii="Times New Roman" w:hAnsi="Times New Roman"/>
                <w:sz w:val="20"/>
                <w:szCs w:val="20"/>
                <w:lang w:val="ru-RU" w:eastAsia="en-US"/>
              </w:rPr>
              <w:t>2018г.</w:t>
            </w:r>
          </w:p>
        </w:tc>
        <w:tc>
          <w:tcPr>
            <w:tcW w:w="414" w:type="pct"/>
            <w:vAlign w:val="center"/>
          </w:tcPr>
          <w:p w14:paraId="638BF700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0B8F94EB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1E50ADA6" w14:textId="77777777" w:rsidR="007F01C4" w:rsidRPr="00352A2D" w:rsidRDefault="007F01C4" w:rsidP="00122699">
            <w:pPr>
              <w:pStyle w:val="a3"/>
              <w:tabs>
                <w:tab w:val="left" w:pos="993"/>
              </w:tabs>
              <w:ind w:left="-113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352A2D">
              <w:rPr>
                <w:rFonts w:ascii="Times New Roman" w:hAnsi="Times New Roman"/>
                <w:sz w:val="20"/>
                <w:szCs w:val="20"/>
                <w:lang w:val="ru-RU" w:eastAsia="en-US"/>
              </w:rPr>
              <w:t>2019г.</w:t>
            </w:r>
          </w:p>
        </w:tc>
        <w:tc>
          <w:tcPr>
            <w:tcW w:w="322" w:type="pct"/>
            <w:vAlign w:val="center"/>
          </w:tcPr>
          <w:p w14:paraId="18228E93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00C46C02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0A702A99" w14:textId="77777777" w:rsidR="007F01C4" w:rsidRPr="00352A2D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352A2D"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2020г.</w:t>
            </w:r>
          </w:p>
        </w:tc>
        <w:tc>
          <w:tcPr>
            <w:tcW w:w="325" w:type="pct"/>
            <w:vAlign w:val="center"/>
          </w:tcPr>
          <w:p w14:paraId="0C1EE6F5" w14:textId="77777777" w:rsidR="00334ECD" w:rsidRDefault="00334ECD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188F0CE6" w14:textId="77777777" w:rsidR="00334ECD" w:rsidRDefault="00334ECD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42EEA51D" w14:textId="77777777" w:rsidR="007F01C4" w:rsidRPr="00352A2D" w:rsidRDefault="007F01C4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 w:rsidRPr="00352A2D"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2021г.</w:t>
            </w:r>
          </w:p>
        </w:tc>
        <w:tc>
          <w:tcPr>
            <w:tcW w:w="383" w:type="pct"/>
            <w:vAlign w:val="center"/>
          </w:tcPr>
          <w:p w14:paraId="58412BA7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57348D38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161A783C" w14:textId="77777777" w:rsidR="00E90783" w:rsidRDefault="00E9078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108355F0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2022г.</w:t>
            </w:r>
          </w:p>
          <w:p w14:paraId="19849E40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344" w:type="pct"/>
            <w:vAlign w:val="center"/>
          </w:tcPr>
          <w:p w14:paraId="0FB7AA5C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140F4C3D" w14:textId="77777777" w:rsidR="00334ECD" w:rsidRDefault="00334EC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29EC7835" w14:textId="77777777" w:rsidR="007F01C4" w:rsidRPr="00352A2D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2023г.</w:t>
            </w:r>
          </w:p>
        </w:tc>
        <w:tc>
          <w:tcPr>
            <w:tcW w:w="411" w:type="pct"/>
            <w:vAlign w:val="center"/>
          </w:tcPr>
          <w:p w14:paraId="6FCC5DFF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0E3EEA30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  <w:p w14:paraId="1EAAF24E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2024г.</w:t>
            </w:r>
          </w:p>
        </w:tc>
      </w:tr>
      <w:tr w:rsidR="00122699" w:rsidRPr="00856382" w14:paraId="48728B46" w14:textId="77777777" w:rsidTr="00435983">
        <w:tc>
          <w:tcPr>
            <w:tcW w:w="286" w:type="pct"/>
          </w:tcPr>
          <w:p w14:paraId="6AE37BFB" w14:textId="77777777" w:rsidR="00122699" w:rsidRPr="00856382" w:rsidRDefault="00122699" w:rsidP="001226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8" w:type="pct"/>
            <w:vAlign w:val="center"/>
          </w:tcPr>
          <w:p w14:paraId="34182CFE" w14:textId="77777777" w:rsidR="00122699" w:rsidRPr="00122699" w:rsidRDefault="00122699" w:rsidP="001226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0" w:type="pct"/>
            <w:vAlign w:val="center"/>
          </w:tcPr>
          <w:p w14:paraId="1E82D9D4" w14:textId="77777777" w:rsidR="00122699" w:rsidRPr="00856382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412" w:type="pct"/>
            <w:vAlign w:val="center"/>
          </w:tcPr>
          <w:p w14:paraId="1CEB4D6B" w14:textId="77777777" w:rsidR="00122699" w:rsidRPr="00122699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275" w:type="pct"/>
            <w:vAlign w:val="center"/>
          </w:tcPr>
          <w:p w14:paraId="0A05CC94" w14:textId="77777777" w:rsidR="00122699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414" w:type="pct"/>
            <w:vAlign w:val="center"/>
          </w:tcPr>
          <w:p w14:paraId="1B8600EA" w14:textId="77777777" w:rsidR="00122699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322" w:type="pct"/>
            <w:vAlign w:val="center"/>
          </w:tcPr>
          <w:p w14:paraId="7EDDDEDB" w14:textId="77777777" w:rsidR="00122699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7</w:t>
            </w:r>
          </w:p>
        </w:tc>
        <w:tc>
          <w:tcPr>
            <w:tcW w:w="325" w:type="pct"/>
            <w:vAlign w:val="center"/>
          </w:tcPr>
          <w:p w14:paraId="20BB6D33" w14:textId="77777777" w:rsidR="00122699" w:rsidRDefault="00122699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383" w:type="pct"/>
            <w:vAlign w:val="center"/>
          </w:tcPr>
          <w:p w14:paraId="5158F7E5" w14:textId="77777777" w:rsidR="00122699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9</w:t>
            </w:r>
          </w:p>
        </w:tc>
        <w:tc>
          <w:tcPr>
            <w:tcW w:w="344" w:type="pct"/>
            <w:vAlign w:val="center"/>
          </w:tcPr>
          <w:p w14:paraId="5D2AF923" w14:textId="77777777" w:rsidR="00122699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411" w:type="pct"/>
            <w:vAlign w:val="center"/>
          </w:tcPr>
          <w:p w14:paraId="54A49199" w14:textId="77777777" w:rsidR="00122699" w:rsidRDefault="00122699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11</w:t>
            </w:r>
          </w:p>
        </w:tc>
      </w:tr>
      <w:tr w:rsidR="005E0480" w:rsidRPr="00F472BF" w14:paraId="138B8388" w14:textId="77777777" w:rsidTr="00435983">
        <w:trPr>
          <w:trHeight w:val="2409"/>
        </w:trPr>
        <w:tc>
          <w:tcPr>
            <w:tcW w:w="286" w:type="pct"/>
          </w:tcPr>
          <w:p w14:paraId="6D55DD76" w14:textId="77777777" w:rsidR="007F01C4" w:rsidRPr="00856382" w:rsidRDefault="007F01C4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638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8" w:type="pct"/>
          </w:tcPr>
          <w:p w14:paraId="121DDA53" w14:textId="77777777" w:rsidR="007F01C4" w:rsidRPr="00F472BF" w:rsidRDefault="007F01C4" w:rsidP="00DA0E2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Устройство блочно-модульной котельной  для  теплоснабжения объектов:  МДОУ  детский  сад №1 «Медвежонок»  ул. Советская, 104, МДОУ детский сад №7 «Петушок» ул. Ильи  Тараканова, 23,  МОУ СОШ  № 1  ул. Советская,  108        г. Юрюзань,  Челябинская область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>( проектно- сметная документация на  блочно  - модульную котельную)</w:t>
            </w:r>
          </w:p>
        </w:tc>
        <w:tc>
          <w:tcPr>
            <w:tcW w:w="480" w:type="pct"/>
            <w:vAlign w:val="center"/>
          </w:tcPr>
          <w:p w14:paraId="1E4D6FB5" w14:textId="77777777" w:rsidR="007F01C4" w:rsidRPr="00334ECD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1BC32628" w14:textId="635AB63A" w:rsidR="007F01C4" w:rsidRDefault="007F01C4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A0DC310" w14:textId="77777777" w:rsidR="00AA1ED1" w:rsidRDefault="00AA1ED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89B973D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7405B64E" w14:textId="77777777" w:rsidR="007F01C4" w:rsidRDefault="007F01C4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1A2FC28D" w14:textId="77777777" w:rsidR="005E0480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35476A93" w14:textId="77777777" w:rsidR="005E0480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FD04A98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4CA5DBE" w14:textId="77777777" w:rsidR="007F01C4" w:rsidRPr="00334ECD" w:rsidRDefault="007F01C4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27B2887" w14:textId="77777777" w:rsidR="007F01C4" w:rsidRPr="00334ECD" w:rsidRDefault="007F01C4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  <w:vAlign w:val="center"/>
          </w:tcPr>
          <w:p w14:paraId="69CE8919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36E7DEB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E1612F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5A267C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A8337CB" w14:textId="77777777" w:rsidR="007F01C4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1640,0</w:t>
            </w:r>
          </w:p>
          <w:p w14:paraId="67002AEE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7BD18B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5227640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61F23EF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3B24185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8885FEA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  <w:vAlign w:val="center"/>
          </w:tcPr>
          <w:p w14:paraId="12D44A42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5318CEE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8F88731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6718AD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2A6F54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1640,0</w:t>
            </w:r>
          </w:p>
          <w:p w14:paraId="15FDB220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A7297A" w14:textId="77777777" w:rsidR="007F01C4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EEFB78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63215BD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78EA1F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BBA87C4" w14:textId="77777777" w:rsidR="007F01C4" w:rsidRPr="00557443" w:rsidRDefault="007F01C4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414" w:type="pct"/>
            <w:vAlign w:val="center"/>
          </w:tcPr>
          <w:p w14:paraId="6DF7689B" w14:textId="77777777" w:rsidR="002613C5" w:rsidRPr="00557443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774ECA2" w14:textId="77777777" w:rsidR="002613C5" w:rsidRPr="00557443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A6D319" w14:textId="77777777" w:rsidR="002613C5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9FD5486" w14:textId="77777777" w:rsidR="002613C5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A08EFF" w14:textId="77777777" w:rsidR="002613C5" w:rsidRPr="00557443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89A78EB" w14:textId="77777777" w:rsidR="002613C5" w:rsidRPr="00557443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1DB69F" w14:textId="77777777" w:rsidR="002613C5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3F3D724" w14:textId="77777777" w:rsidR="002613C5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9150B3" w14:textId="77777777" w:rsidR="002613C5" w:rsidRPr="00557443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D1CDF3" w14:textId="77777777" w:rsidR="003777A6" w:rsidRPr="00557443" w:rsidRDefault="002613C5" w:rsidP="002613C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  <w:vAlign w:val="center"/>
          </w:tcPr>
          <w:p w14:paraId="24D6C4E9" w14:textId="77777777" w:rsidR="007F01C4" w:rsidRPr="00557443" w:rsidRDefault="004F1EA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E4CEC32" w14:textId="77777777" w:rsidR="003777A6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80E13EE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F1F5C2A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1F94C5" w14:textId="77777777" w:rsidR="003777A6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39B176B" w14:textId="77777777" w:rsidR="003777A6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DE3326" w14:textId="77777777" w:rsidR="003777A6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5CF305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E40C30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9B47390" w14:textId="77777777" w:rsidR="003777A6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  <w:vAlign w:val="center"/>
          </w:tcPr>
          <w:p w14:paraId="1AC24B42" w14:textId="77777777" w:rsidR="007F01C4" w:rsidRPr="00557443" w:rsidRDefault="004F1EA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ACDE4D7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D0D8FC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20FCF5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9532CC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4CA9640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AF2DC6F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FF573B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C24227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70DC8F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  <w:vAlign w:val="center"/>
          </w:tcPr>
          <w:p w14:paraId="12CA46AC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505FD76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D994ED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3301B8" w14:textId="77777777" w:rsidR="007F01C4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6D5BD7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0D29C54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C42665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01CF7A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A814C8C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D624671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351DA3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BEE615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8D94BC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68FD9B8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A0577C" w14:textId="77777777" w:rsidR="003777A6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D49229E" w14:textId="77777777" w:rsidR="003777A6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  <w:vAlign w:val="center"/>
          </w:tcPr>
          <w:p w14:paraId="49C1B075" w14:textId="77777777" w:rsidR="007F01C4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69B6706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CC27F3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2555CA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590F47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FAC2261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9AFF2BB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FF9D6A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46CF2A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864810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  <w:vAlign w:val="center"/>
          </w:tcPr>
          <w:p w14:paraId="5787646E" w14:textId="77777777" w:rsidR="007F01C4" w:rsidRPr="00557443" w:rsidRDefault="003777A6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024A8E8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97070B3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9A04126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F0008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95180D7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6C86178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4FF643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A72EA0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6B47223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1F663008" w14:textId="77777777" w:rsidTr="00435983">
        <w:trPr>
          <w:trHeight w:val="2516"/>
        </w:trPr>
        <w:tc>
          <w:tcPr>
            <w:tcW w:w="286" w:type="pct"/>
          </w:tcPr>
          <w:p w14:paraId="6A41B193" w14:textId="77777777" w:rsidR="00B40477" w:rsidRPr="00856382" w:rsidRDefault="00B40477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8" w:type="pct"/>
          </w:tcPr>
          <w:p w14:paraId="754644F1" w14:textId="77777777" w:rsidR="00B40477" w:rsidRPr="00F472BF" w:rsidRDefault="00B40477" w:rsidP="005E0480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Устройство блочно-модульной котельной для теплоснабжения объектов: МДОУ детский сад №1 «Медвежонок» ул. Советская, 104, МДОУ детский сад №7 «Петушок» ул. Ильи Тараканова, 23, МОУ СОШ №1 ул. Советская, </w:t>
            </w:r>
            <w:smartTag w:uri="urn:schemas-microsoft-com:office:smarttags" w:element="metricconverter">
              <w:smartTagPr>
                <w:attr w:name="ProductID" w:val="108 г"/>
              </w:smartTagPr>
              <w:r w:rsidRPr="00F472BF">
                <w:rPr>
                  <w:rFonts w:ascii="Times New Roman" w:hAnsi="Times New Roman"/>
                  <w:sz w:val="20"/>
                  <w:szCs w:val="20"/>
                  <w:lang w:val="ru-RU" w:eastAsia="ru-RU"/>
                </w:rPr>
                <w:t>108 г</w:t>
              </w:r>
            </w:smartTag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>. Юрюзань, Челябинская область</w:t>
            </w:r>
          </w:p>
          <w:p w14:paraId="23CFCB03" w14:textId="77777777" w:rsidR="00B40477" w:rsidRPr="00F472BF" w:rsidRDefault="00B40477" w:rsidP="005E0480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(строительство инженерных сетей: газопроводных, водопроводных,</w:t>
            </w:r>
          </w:p>
          <w:p w14:paraId="75ABF67F" w14:textId="77777777" w:rsidR="00B40477" w:rsidRPr="00F472BF" w:rsidRDefault="00B40477" w:rsidP="005E0480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канализационных,</w:t>
            </w:r>
          </w:p>
          <w:p w14:paraId="611C601E" w14:textId="77777777" w:rsidR="00B40477" w:rsidRPr="00F472BF" w:rsidRDefault="00B40477" w:rsidP="005E0480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электроснабжения)</w:t>
            </w:r>
          </w:p>
        </w:tc>
        <w:tc>
          <w:tcPr>
            <w:tcW w:w="480" w:type="pct"/>
            <w:vAlign w:val="center"/>
          </w:tcPr>
          <w:p w14:paraId="18A05404" w14:textId="77777777" w:rsidR="00B40477" w:rsidRPr="00334ECD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59C3CD42" w14:textId="77777777" w:rsidR="00B40477" w:rsidRDefault="00B40477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7A63278" w14:textId="77777777" w:rsidR="005E0480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DEB0919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CC8E650" w14:textId="77777777" w:rsidR="00B40477" w:rsidRDefault="00B40477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523869EC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59445AEC" w14:textId="77777777" w:rsidR="00B40477" w:rsidRPr="00334ECD" w:rsidRDefault="00B40477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E6107EC" w14:textId="77777777" w:rsidR="00B40477" w:rsidRPr="00334ECD" w:rsidRDefault="00B40477" w:rsidP="0012269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  <w:vAlign w:val="center"/>
          </w:tcPr>
          <w:p w14:paraId="5B79A9B2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6FFE02" w14:textId="77777777" w:rsid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708598" w14:textId="77777777" w:rsid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BC1DD27" w14:textId="77777777" w:rsid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4DFF35" w14:textId="77777777" w:rsidR="00122699" w:rsidRDefault="00122699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444628" w14:textId="77777777" w:rsidR="00B40477" w:rsidRPr="00557443" w:rsidRDefault="00CA07C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2556,5</w:t>
            </w:r>
          </w:p>
          <w:p w14:paraId="24444553" w14:textId="77777777" w:rsidR="00B40477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243DFE" w14:textId="77777777" w:rsidR="00557443" w:rsidRP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B6B25FF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89D709E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  <w:vAlign w:val="center"/>
          </w:tcPr>
          <w:p w14:paraId="3AF63417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2393644" w14:textId="77777777" w:rsidR="00B40477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E3955C" w14:textId="77777777" w:rsid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E5CF47" w14:textId="77777777" w:rsid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4D9CFF" w14:textId="77777777" w:rsidR="002613C5" w:rsidRPr="00557443" w:rsidRDefault="002613C5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8CEA68" w14:textId="77777777" w:rsidR="00B40477" w:rsidRDefault="00CA07C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2556,5</w:t>
            </w:r>
          </w:p>
          <w:p w14:paraId="180976B8" w14:textId="77777777" w:rsidR="00557443" w:rsidRP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E1C29B7" w14:textId="77777777" w:rsidR="00B40477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9792626" w14:textId="77777777" w:rsidR="00557443" w:rsidRP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B96363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  <w:vAlign w:val="center"/>
          </w:tcPr>
          <w:p w14:paraId="3E268FCD" w14:textId="77777777" w:rsidR="00142D9D" w:rsidRDefault="00142D9D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678635" w14:textId="77777777" w:rsidR="00142D9D" w:rsidRDefault="00142D9D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6949E2E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853F5F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8DD1899" w14:textId="77777777" w:rsid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5056D71" w14:textId="77777777" w:rsidR="002613C5" w:rsidRDefault="002613C5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C4442F1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1C90EE9" w14:textId="77777777" w:rsidR="00B40477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94DE80B" w14:textId="77777777" w:rsidR="00557443" w:rsidRPr="00557443" w:rsidRDefault="00557443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CCBE150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8F8271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08C14BA" w14:textId="77777777" w:rsidR="00B40477" w:rsidRPr="00557443" w:rsidRDefault="00B4047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  <w:vAlign w:val="center"/>
          </w:tcPr>
          <w:p w14:paraId="3903D7B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37797DE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09FA4F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FD4A0A8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2445E3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9A1525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729F3B2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F76E9E6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F80E86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A51E8B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  <w:vAlign w:val="center"/>
          </w:tcPr>
          <w:p w14:paraId="0359C3F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5BFD4DE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B55FEF9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236462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CED9D9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880FEE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9D7FCD8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0BCD12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5C72D3E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51F672F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  <w:vAlign w:val="center"/>
          </w:tcPr>
          <w:p w14:paraId="00C650BE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143442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259A66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2A118DD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943C002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729F1E0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3126D2" w14:textId="77777777" w:rsidR="002613C5" w:rsidRDefault="002613C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BAB174A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A932EC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F1354AF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A4AC52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F738B19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EAC189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B38693E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2A4A30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6CE509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  <w:vAlign w:val="center"/>
          </w:tcPr>
          <w:p w14:paraId="379B5CB1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E3FC4A5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F67DFAF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FD0C12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C50407" w14:textId="77777777" w:rsidR="00142D9D" w:rsidRDefault="00142D9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D385331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4DC3FB1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0842850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0B7C0C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8A2C348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  <w:vAlign w:val="center"/>
          </w:tcPr>
          <w:p w14:paraId="772A82B6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4E56CFD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092FCE6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FCFF57" w14:textId="77777777" w:rsid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DC62C7" w14:textId="77777777" w:rsidR="00142D9D" w:rsidRDefault="00142D9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C652A5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95D796D" w14:textId="77777777" w:rsidR="00B40477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08439C" w14:textId="77777777" w:rsidR="00557443" w:rsidRPr="00557443" w:rsidRDefault="0055744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1678A2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1ECB33" w14:textId="77777777" w:rsidR="00B40477" w:rsidRPr="00557443" w:rsidRDefault="00B4047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25F8572B" w14:textId="77777777" w:rsidTr="00435983">
        <w:trPr>
          <w:trHeight w:val="1549"/>
        </w:trPr>
        <w:tc>
          <w:tcPr>
            <w:tcW w:w="286" w:type="pct"/>
          </w:tcPr>
          <w:p w14:paraId="2E4D67D7" w14:textId="77777777" w:rsidR="00B40477" w:rsidRPr="00856382" w:rsidRDefault="00B40477" w:rsidP="00741DB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8" w:type="pct"/>
          </w:tcPr>
          <w:p w14:paraId="6A958123" w14:textId="77777777" w:rsidR="00B40477" w:rsidRPr="00F472BF" w:rsidRDefault="00B40477" w:rsidP="00741D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2BF">
              <w:rPr>
                <w:rFonts w:ascii="Times New Roman" w:hAnsi="Times New Roman"/>
                <w:sz w:val="20"/>
                <w:szCs w:val="20"/>
              </w:rPr>
              <w:t>Газоснабжение жилых домов по улицам Пушкина, Кирпичная, Пролетарская, Горького, Белорецкая в г. Катв-Ивановск Челябинской области</w:t>
            </w:r>
          </w:p>
        </w:tc>
        <w:tc>
          <w:tcPr>
            <w:tcW w:w="480" w:type="pct"/>
          </w:tcPr>
          <w:p w14:paraId="04881A59" w14:textId="77777777" w:rsidR="00B40477" w:rsidRPr="00334ECD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74677AC2" w14:textId="77777777" w:rsidR="00276F05" w:rsidRDefault="00276F05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0DD47AF" w14:textId="77777777" w:rsidR="00276F05" w:rsidRPr="00334ECD" w:rsidRDefault="00276F05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413CAF0" w14:textId="77777777" w:rsidR="00B40477" w:rsidRPr="00334ECD" w:rsidRDefault="00B40477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065CFBCF" w14:textId="77777777" w:rsidR="00B40477" w:rsidRDefault="00B40477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3834E487" w14:textId="77777777" w:rsidR="00B40477" w:rsidRPr="00334ECD" w:rsidRDefault="00B40477" w:rsidP="00741DB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602FEEF3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14 398,2</w:t>
            </w:r>
          </w:p>
          <w:p w14:paraId="29EECD4D" w14:textId="77777777" w:rsidR="00B40477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46C176" w14:textId="77777777" w:rsidR="00557443" w:rsidRDefault="00557443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78B870" w14:textId="77777777" w:rsidR="00557443" w:rsidRPr="00557443" w:rsidRDefault="00557443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488218" w14:textId="77777777" w:rsidR="00B40477" w:rsidRPr="00557443" w:rsidRDefault="00CA07CF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150,2</w:t>
            </w:r>
          </w:p>
          <w:p w14:paraId="2CB3B1A8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B332D5" w14:textId="77777777" w:rsidR="00CA07CF" w:rsidRPr="00557443" w:rsidRDefault="00CA07CF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B1BCB7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2A1A02E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6D8AED88" w14:textId="77777777" w:rsidR="00B40477" w:rsidRDefault="00334ECD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334ECD">
              <w:rPr>
                <w:rFonts w:ascii="Times New Roman" w:hAnsi="Times New Roman"/>
                <w:sz w:val="16"/>
                <w:szCs w:val="16"/>
                <w:lang w:val="ru-RU" w:eastAsia="en-US"/>
              </w:rPr>
              <w:t>14398,</w:t>
            </w:r>
            <w:r w:rsidR="00141BFB">
              <w:rPr>
                <w:rFonts w:ascii="Times New Roman" w:hAnsi="Times New Roman"/>
                <w:sz w:val="16"/>
                <w:szCs w:val="16"/>
                <w:lang w:val="ru-RU" w:eastAsia="en-US"/>
              </w:rPr>
              <w:t>2</w:t>
            </w:r>
          </w:p>
          <w:p w14:paraId="05C77F09" w14:textId="77777777" w:rsidR="00334ECD" w:rsidRDefault="00334ECD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611CDD" w14:textId="77777777" w:rsidR="00334ECD" w:rsidRPr="00334ECD" w:rsidRDefault="00334ECD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59D24A7" w14:textId="77777777" w:rsidR="00557443" w:rsidRDefault="00557443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893D064" w14:textId="77777777" w:rsidR="00B40477" w:rsidRDefault="00CA07CF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150,2</w:t>
            </w:r>
          </w:p>
          <w:p w14:paraId="69AE6F3B" w14:textId="77777777" w:rsidR="00557443" w:rsidRPr="00557443" w:rsidRDefault="00557443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EE21A5" w14:textId="77777777" w:rsidR="00CA07CF" w:rsidRPr="00557443" w:rsidRDefault="00CA07CF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8D9068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6EE9BAF9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7B6D074" w14:textId="77777777" w:rsidR="00B40477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B67BE7E" w14:textId="77777777" w:rsidR="00334ECD" w:rsidRDefault="00334ECD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03C523" w14:textId="77777777" w:rsidR="00334ECD" w:rsidRPr="00557443" w:rsidRDefault="00334ECD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AE8FA1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8C8EB01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EC6532" w14:textId="77777777" w:rsidR="00B40477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F31538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181C7F4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</w:tcPr>
          <w:p w14:paraId="4AE0C7D6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C5F41AC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6730A9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C2A0AE" w14:textId="77777777" w:rsidR="00334ECD" w:rsidRPr="00557443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79B1284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32253F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FB972D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CE36387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5A6E0523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9C7FA6A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DE812A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0DD4C4" w14:textId="77777777" w:rsidR="00334ECD" w:rsidRPr="00557443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3A83900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79F67A6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58436A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1F19DD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163023C1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FD86F51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3345DA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30B8459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E14777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C7F60E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B501AA" w14:textId="77777777" w:rsidR="00334ECD" w:rsidRPr="00557443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0DB3BF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CB569D2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A9896A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1095F2E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4F953FFA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2BC4329D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D66DE1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421718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B7CE310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11FB382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8363BC6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39FE197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479E1C58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7B2488B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95B78B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AF0811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D55356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EEAD7F2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6B2041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C12013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08EA62DA" w14:textId="77777777" w:rsidTr="00435983">
        <w:trPr>
          <w:trHeight w:val="1350"/>
        </w:trPr>
        <w:tc>
          <w:tcPr>
            <w:tcW w:w="286" w:type="pct"/>
          </w:tcPr>
          <w:p w14:paraId="4334C411" w14:textId="77777777" w:rsidR="00B40477" w:rsidRPr="00856382" w:rsidRDefault="00B40477" w:rsidP="00741DB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348" w:type="pct"/>
          </w:tcPr>
          <w:p w14:paraId="5A52A9E6" w14:textId="77777777" w:rsidR="00B40477" w:rsidRDefault="00B40477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Газификация автотранспортного предприятия г. Катав-Ивановск,</w:t>
            </w:r>
          </w:p>
          <w:p w14:paraId="304CC1B6" w14:textId="77777777" w:rsidR="00B40477" w:rsidRDefault="00B40477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F472BF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ул. Полевая, 46</w:t>
            </w:r>
          </w:p>
          <w:p w14:paraId="0BB01ED7" w14:textId="77777777" w:rsidR="001D60C0" w:rsidRDefault="001D60C0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14:paraId="7E9BC8A9" w14:textId="77777777" w:rsidR="001D60C0" w:rsidRDefault="001D60C0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  <w:p w14:paraId="396E0231" w14:textId="77777777" w:rsidR="001D60C0" w:rsidRPr="00F472BF" w:rsidRDefault="001D60C0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480" w:type="pct"/>
          </w:tcPr>
          <w:p w14:paraId="4C56E2F3" w14:textId="77777777" w:rsidR="00B40477" w:rsidRPr="00334ECD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3C4D5341" w14:textId="77777777" w:rsidR="00B40477" w:rsidRPr="00334ECD" w:rsidRDefault="00B40477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7D7FA952" w14:textId="77777777" w:rsidR="00B40477" w:rsidRPr="00334ECD" w:rsidRDefault="00B40477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258F9E49" w14:textId="77777777" w:rsidR="00B40477" w:rsidRDefault="00B40477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11B814CA" w14:textId="77777777" w:rsidR="00B40477" w:rsidRPr="00334ECD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5E023AAF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6923959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AEC2C8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3420,5</w:t>
            </w:r>
          </w:p>
          <w:p w14:paraId="0573360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EC1C9C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125F63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BE21193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1AC903DE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CA6141C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5E37B2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3420,5</w:t>
            </w:r>
          </w:p>
          <w:p w14:paraId="0B8B8EBB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3EF5CC0" w14:textId="77777777" w:rsidR="00334ECD" w:rsidRPr="00557443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C5E9CD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3A70BDB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414" w:type="pct"/>
          </w:tcPr>
          <w:p w14:paraId="0A7E94BF" w14:textId="77777777" w:rsidR="00B40477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51D221A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B21A8F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0B1B4FF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C795455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5A5157A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935AB07" w14:textId="77777777" w:rsidR="00B40477" w:rsidRPr="00557443" w:rsidRDefault="00B40477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</w:tcPr>
          <w:p w14:paraId="1AEF3736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625DC45" w14:textId="77777777" w:rsidR="00334ECD" w:rsidRPr="00557443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580321C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20F3D5B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DB19617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0D7B583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1E5B5588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0ED0E76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50865C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93F217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5F35B8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0AEB3C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71EF488B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3BEDDFB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56A5CC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323651E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EAF9DA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8004C0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E430A99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FA690C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9CC68E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4279FD38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CF419B2" w14:textId="77777777" w:rsidR="00334ECD" w:rsidRPr="00557443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8A9F07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0038F7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A35306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B4C6A5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6135B45B" w14:textId="77777777" w:rsidR="00B40477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454F02E" w14:textId="77777777" w:rsidR="00334ECD" w:rsidRDefault="00334EC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98F0ED9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0395127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EB3974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0813C0" w14:textId="77777777" w:rsidR="00B40477" w:rsidRPr="00557443" w:rsidRDefault="00B40477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7D6FCDFE" w14:textId="77777777" w:rsidTr="00435983">
        <w:trPr>
          <w:trHeight w:val="132"/>
        </w:trPr>
        <w:tc>
          <w:tcPr>
            <w:tcW w:w="286" w:type="pct"/>
          </w:tcPr>
          <w:p w14:paraId="22DEFE38" w14:textId="77777777" w:rsidR="004139EB" w:rsidRPr="00856382" w:rsidRDefault="004139EB" w:rsidP="00741DB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8" w:type="pct"/>
          </w:tcPr>
          <w:p w14:paraId="5FCB6696" w14:textId="77777777" w:rsidR="004139EB" w:rsidRDefault="004139EB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Подключение  инфракрасных излучателей автотранспортного предприятия г.Ката-Ивановска</w:t>
            </w:r>
          </w:p>
        </w:tc>
        <w:tc>
          <w:tcPr>
            <w:tcW w:w="480" w:type="pct"/>
          </w:tcPr>
          <w:p w14:paraId="192B63D5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30A1A5F7" w14:textId="77777777" w:rsidR="004139EB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468C86D" w14:textId="77777777" w:rsidR="00276F05" w:rsidRDefault="00276F05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2DDD352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13009C7A" w14:textId="77777777" w:rsidR="004139EB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197FA3D4" w14:textId="77777777" w:rsidR="00276F05" w:rsidRPr="00334ECD" w:rsidRDefault="00276F05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50BCCCA3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</w:t>
            </w: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t>н</w:t>
            </w:r>
          </w:p>
          <w:p w14:paraId="76037422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</w:tc>
        <w:tc>
          <w:tcPr>
            <w:tcW w:w="412" w:type="pct"/>
          </w:tcPr>
          <w:p w14:paraId="7D8B444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2C6F81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2848ED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28252E9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CB391E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671,7</w:t>
            </w:r>
          </w:p>
          <w:p w14:paraId="3FF236C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2BFF3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EA4D5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BA638E7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32E1F38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147397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74340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8FD4B1C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374517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671,7</w:t>
            </w:r>
          </w:p>
          <w:p w14:paraId="2B626DF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21FBD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C84AA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2E44B1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414" w:type="pct"/>
          </w:tcPr>
          <w:p w14:paraId="5B20D50B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599E93B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9534EE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1C66A8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39AE67D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88930BD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1F88A5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C9EE71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3CD505A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</w:tcPr>
          <w:p w14:paraId="1690445F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79BA26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B2954C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1667D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998349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04E508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73153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00D8B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4C8684C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FA084C8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12D93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24677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A2924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4D1A6C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9F7C7A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B2533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412E414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68A859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342BC1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B7F578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4E2D77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32EA0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48C01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AFD4ED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2C6D2A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8BC86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94D83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42368B1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181FF04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210F40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652D91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35E8B0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D08D00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209A3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CA1B3C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3383970D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A46A7C9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9FB09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46AA9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0BF20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F50915F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E5AC6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148CF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7B0916E4" w14:textId="77777777" w:rsidTr="00435983">
        <w:tc>
          <w:tcPr>
            <w:tcW w:w="286" w:type="pct"/>
          </w:tcPr>
          <w:p w14:paraId="453E7E50" w14:textId="77777777" w:rsidR="004139EB" w:rsidRPr="00856382" w:rsidRDefault="004139EB" w:rsidP="00741DB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48" w:type="pct"/>
          </w:tcPr>
          <w:p w14:paraId="0980926A" w14:textId="77777777" w:rsidR="004139EB" w:rsidRPr="00F472BF" w:rsidRDefault="004139EB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Газоснабжение  жилых домов  по ул.Красноармейская, ул.Степана Разина, ул.Ленина в г.Катав-Ивановск Челябинской области ( 1 этап) и (2 этап)</w:t>
            </w:r>
          </w:p>
        </w:tc>
        <w:tc>
          <w:tcPr>
            <w:tcW w:w="480" w:type="pct"/>
          </w:tcPr>
          <w:p w14:paraId="247DADB3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047D608E" w14:textId="77777777" w:rsidR="00276F05" w:rsidRDefault="00276F05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58EDE7B9" w14:textId="77777777" w:rsidR="00276F05" w:rsidRDefault="00276F05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39DF90A1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50BC43F5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6187F52E" w14:textId="77777777" w:rsidR="004139EB" w:rsidRPr="00334ECD" w:rsidRDefault="004139EB" w:rsidP="00741DB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37D5C41F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12483,3</w:t>
            </w:r>
          </w:p>
          <w:p w14:paraId="1ED1AE02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0D46E9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1663DB9" w14:textId="77777777" w:rsidR="00276F05" w:rsidRDefault="00276F05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5ABD65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269,5</w:t>
            </w:r>
          </w:p>
          <w:p w14:paraId="4620A7B4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CE8053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1DEB7C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4DFCD49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78D3502B" w14:textId="77777777" w:rsidR="004139EB" w:rsidRPr="00557443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4 601,8</w:t>
            </w:r>
          </w:p>
          <w:p w14:paraId="5DB77BFA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1C177C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BDDEF1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1E96CB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169,5</w:t>
            </w:r>
          </w:p>
          <w:p w14:paraId="628BE261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788E03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ECDCB6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7BDC00DD" w14:textId="77777777" w:rsidR="004139EB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7881,5</w:t>
            </w:r>
          </w:p>
          <w:p w14:paraId="421A1AD1" w14:textId="77777777" w:rsidR="004139EB" w:rsidRPr="00557443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839991" w14:textId="77777777" w:rsidR="004139EB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9A7411F" w14:textId="77777777" w:rsidR="004139EB" w:rsidRPr="00557443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79F60A" w14:textId="77777777" w:rsidR="004139EB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100,0</w:t>
            </w:r>
          </w:p>
          <w:p w14:paraId="21E0A4D1" w14:textId="77777777" w:rsidR="004139EB" w:rsidRPr="00557443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21FAED5" w14:textId="77777777" w:rsidR="004139EB" w:rsidRPr="00557443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82F11A" w14:textId="77777777" w:rsidR="004139EB" w:rsidRPr="00557443" w:rsidRDefault="004139EB" w:rsidP="00741DB2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3E68567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3CA4C9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2E9985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6855C9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53E5F7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4E1BBD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F0E06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DCD3EF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7BBB6AD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FFE8CF9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37328C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EFA7C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04E04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21BD85C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48047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E0D25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35F1ACD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3819E1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9A78DF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1BFCC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BCF1D9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696FB5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934BC2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722061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F4FB05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3F2CBE3D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28B12B0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C58AC5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D7C37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71B75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93770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549E2A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898A8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5D93E65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DF838CD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A7D5DC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C4140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41A989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211C7D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F2B1E4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35479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52CD991B" w14:textId="77777777" w:rsidTr="00435983">
        <w:tc>
          <w:tcPr>
            <w:tcW w:w="286" w:type="pct"/>
          </w:tcPr>
          <w:p w14:paraId="26C02643" w14:textId="77777777" w:rsidR="004139EB" w:rsidRDefault="004139EB" w:rsidP="00741DB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48" w:type="pct"/>
          </w:tcPr>
          <w:p w14:paraId="34888E84" w14:textId="77777777" w:rsidR="004139EB" w:rsidRDefault="004139EB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Газоснабжение жилых домов по ул.Волновая, Восточная, Рабочая, Революционная г.Катав-Ивановск</w:t>
            </w:r>
          </w:p>
        </w:tc>
        <w:tc>
          <w:tcPr>
            <w:tcW w:w="480" w:type="pct"/>
          </w:tcPr>
          <w:p w14:paraId="75D01DF0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4C198509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A11860F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5D50B47B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7C28B403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408ED56B" w14:textId="2B02B677" w:rsidR="004139EB" w:rsidRDefault="00036881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36166,1</w:t>
            </w:r>
          </w:p>
          <w:p w14:paraId="429E4D4D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085E3C" w14:textId="023A2C5C" w:rsidR="004139EB" w:rsidRPr="00557443" w:rsidRDefault="008D161E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1 113,0</w:t>
            </w:r>
          </w:p>
          <w:p w14:paraId="321406C7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54D81C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F37F83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26FC086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043998CB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0A75B7E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6DD002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2D1B165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8F5345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7A6745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2CD87671" w14:textId="77777777" w:rsidR="004139EB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2118,</w:t>
            </w: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5</w:t>
            </w:r>
          </w:p>
          <w:p w14:paraId="0744A59F" w14:textId="77777777" w:rsidR="004139EB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9283B3" w14:textId="77777777" w:rsidR="004139EB" w:rsidRPr="00557443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1 079,0</w:t>
            </w:r>
          </w:p>
          <w:p w14:paraId="62D35A0B" w14:textId="77777777" w:rsidR="004139EB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32471D" w14:textId="77777777" w:rsidR="004139EB" w:rsidRPr="00557443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0DF0BAF" w14:textId="77777777" w:rsidR="004139EB" w:rsidRPr="00557443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67D024D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7225E5E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C8B053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C53798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6AF20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6D3241F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2D1D9A9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3C0912F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8E9B5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2EABF6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2BCFDD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625EB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53D8953B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6E1D0D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15FB9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66077EA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E5131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81B27D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4D4109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5130319C" w14:textId="10D63F16" w:rsidR="004139EB" w:rsidRDefault="00036881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17023,8</w:t>
            </w:r>
          </w:p>
          <w:p w14:paraId="638A02D3" w14:textId="77777777" w:rsidR="00BD00ED" w:rsidRDefault="00BD00ED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EC044A" w14:textId="43C0C6BD" w:rsidR="004139EB" w:rsidRPr="00557443" w:rsidRDefault="000D2F1E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17,0</w:t>
            </w:r>
          </w:p>
          <w:p w14:paraId="396D63D3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9B606F" w14:textId="77777777" w:rsidR="008042B2" w:rsidRPr="00557443" w:rsidRDefault="008042B2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CF4071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74E7F8C7" w14:textId="123FC768" w:rsidR="004139EB" w:rsidRPr="00557443" w:rsidRDefault="00036881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17023,8</w:t>
            </w:r>
          </w:p>
          <w:p w14:paraId="023FE04F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8CED78" w14:textId="7CF5F311" w:rsidR="004139EB" w:rsidRPr="00557443" w:rsidRDefault="000D2F1E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17,</w:t>
            </w:r>
            <w:r w:rsidR="004139EB"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47F0C5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08ED66" w14:textId="77777777" w:rsidR="00276F05" w:rsidRDefault="00276F05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8837B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5C5019DB" w14:textId="77777777" w:rsidTr="00435983">
        <w:tc>
          <w:tcPr>
            <w:tcW w:w="286" w:type="pct"/>
          </w:tcPr>
          <w:p w14:paraId="34777ACC" w14:textId="77777777" w:rsidR="004139EB" w:rsidRPr="00983DAB" w:rsidRDefault="004139EB" w:rsidP="00741DB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DA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48" w:type="pct"/>
          </w:tcPr>
          <w:p w14:paraId="66AEC3B7" w14:textId="77777777" w:rsidR="004139EB" w:rsidRDefault="004139EB" w:rsidP="00741DB2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Разработка  проектно- сметной документации линейного объекта « Строительство газопровода высокого давления 0,6МПа к селу  Орловка» </w:t>
            </w:r>
          </w:p>
        </w:tc>
        <w:tc>
          <w:tcPr>
            <w:tcW w:w="480" w:type="pct"/>
          </w:tcPr>
          <w:p w14:paraId="59973AFD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19BEF140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D39E8F5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41AAEE7F" w14:textId="77777777" w:rsidR="004139EB" w:rsidRPr="00334ECD" w:rsidRDefault="004139EB" w:rsidP="00741DB2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558C62C4" w14:textId="77777777" w:rsidR="004139EB" w:rsidRPr="00334ECD" w:rsidRDefault="004139EB" w:rsidP="00741DB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05B5D0E0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B1AC26C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CA160AF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2 133,5</w:t>
            </w:r>
          </w:p>
          <w:p w14:paraId="1606DCF0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56A1FB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90D5E7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D6ACFD7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35B44B8A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0C2BE47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A0A9F22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487A00F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144EF2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25582E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23B4B461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678B4A5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FB6FBC1" w14:textId="77777777" w:rsidR="004139EB" w:rsidRPr="00557443" w:rsidRDefault="004139EB" w:rsidP="00741DB2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2 133,5</w:t>
            </w:r>
          </w:p>
          <w:p w14:paraId="69E4DE79" w14:textId="77777777" w:rsidR="004139EB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37AD1D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F8ED41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EB2A789" w14:textId="77777777" w:rsidR="004139EB" w:rsidRPr="00557443" w:rsidRDefault="004139EB" w:rsidP="00741DB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</w:tcPr>
          <w:p w14:paraId="66D21333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43782F7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A805B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8F0EC7E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AD6687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0433CA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0E7ADD4A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A8814B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8F3FC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F8E1E2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A27202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082552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658C8F62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C657F36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CCE27F0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BDEFC8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8B894F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81F7E9B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B48D128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38CC4FF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6E3FD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2293960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2EEBD72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E67569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333236D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BE2BDD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992E75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23981114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BD3E630" w14:textId="77777777" w:rsidR="004139EB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328293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BC811A6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559FBBF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81BC48C" w14:textId="77777777" w:rsidR="004139EB" w:rsidRPr="00557443" w:rsidRDefault="004139EB" w:rsidP="00741DB2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4326A6CE" w14:textId="77777777" w:rsidTr="00435983">
        <w:tc>
          <w:tcPr>
            <w:tcW w:w="286" w:type="pct"/>
          </w:tcPr>
          <w:p w14:paraId="07FCCF16" w14:textId="77777777" w:rsidR="004139EB" w:rsidRPr="00983DAB" w:rsidRDefault="004139EB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DA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48" w:type="pct"/>
          </w:tcPr>
          <w:p w14:paraId="08A14162" w14:textId="77777777" w:rsidR="004139EB" w:rsidRDefault="004139EB" w:rsidP="009000CF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Подключение инфракрасных излучателей в помещении моторного цеха  и гаражного 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бокса № 3 автотранспортного предприятия г.Ката-Ивановска</w:t>
            </w:r>
          </w:p>
        </w:tc>
        <w:tc>
          <w:tcPr>
            <w:tcW w:w="480" w:type="pct"/>
          </w:tcPr>
          <w:p w14:paraId="2D55FD88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lastRenderedPageBreak/>
              <w:t>Обл.бюдж.</w:t>
            </w:r>
          </w:p>
          <w:p w14:paraId="56EC1555" w14:textId="77777777" w:rsidR="004139EB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39FB504C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79443518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48B5D07B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20BD4C8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1AEEA4D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5035CD8E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B1B9315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E665F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E1BC2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641,7</w:t>
            </w:r>
          </w:p>
          <w:p w14:paraId="2EFCB3D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8CCA8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425B1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7AD1DC1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275B48E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7407E2C9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942D4E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9B05F1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E3FCB17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05EF15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55D9B75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218CDB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09256DA0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7BEB5236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DBDDF93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836CAE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9135BE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641,7</w:t>
            </w:r>
          </w:p>
          <w:p w14:paraId="76B9B88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DE83C5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601C8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3F33BDCA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3F04B830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1AE00E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912520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EE1A15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0F6AB4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2153FC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3D44C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7D83A38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3E25AF89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6CC02D8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95FDC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4355E9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E7A692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219E2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BDA1B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0AF228B3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0710237D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2E1854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67FE8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9D04E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2D19C5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674C3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BE46E1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604F88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D7F2D1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98B10A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370B5AA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49A23733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2C7AA3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69BAA0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2945E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96B3DC0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22CED9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A41AA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529EDC6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337AE2B8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586B43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17A89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1AB1B4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C42EACE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36C38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F7814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F472BF" w14:paraId="79E18EE1" w14:textId="77777777" w:rsidTr="00435983">
        <w:tc>
          <w:tcPr>
            <w:tcW w:w="286" w:type="pct"/>
          </w:tcPr>
          <w:p w14:paraId="3CDA00E8" w14:textId="77777777" w:rsidR="004139EB" w:rsidRPr="00983DAB" w:rsidRDefault="004139EB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DAB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48" w:type="pct"/>
          </w:tcPr>
          <w:p w14:paraId="1261967B" w14:textId="1D84B5F2" w:rsidR="004139EB" w:rsidRDefault="004139EB" w:rsidP="009000CF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Разработка проектно-сметной документации по строительству физкультурно-оздоровительного комплекса</w:t>
            </w:r>
            <w:r w:rsidR="008F1E5D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44D6AA20" w14:textId="77777777" w:rsidR="004139EB" w:rsidRDefault="004139EB" w:rsidP="009000CF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pct"/>
          </w:tcPr>
          <w:p w14:paraId="7A49655D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6CC29585" w14:textId="77777777" w:rsidR="004139EB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7FEF0F84" w14:textId="77777777" w:rsidR="00276F05" w:rsidRDefault="00276F05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11333311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743ACD3E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EE0BAF6" w14:textId="77777777" w:rsidR="004139EB" w:rsidRPr="00334ECD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5E713786" w14:textId="5D6F9A70" w:rsidR="004139EB" w:rsidRPr="00557443" w:rsidRDefault="008D161E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86BE673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E748A4B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7EA21C8" w14:textId="77777777" w:rsidR="00E8374C" w:rsidRDefault="00E8374C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C1EDAE2" w14:textId="5A192DD7" w:rsidR="004139EB" w:rsidRPr="00557443" w:rsidRDefault="00FB60ED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23</w:t>
            </w:r>
            <w:r w:rsidR="008D161E">
              <w:rPr>
                <w:rFonts w:ascii="Times New Roman" w:hAnsi="Times New Roman"/>
                <w:sz w:val="16"/>
                <w:szCs w:val="16"/>
                <w:lang w:val="ru-RU" w:eastAsia="en-US"/>
              </w:rPr>
              <w:t> 011,2</w:t>
            </w:r>
          </w:p>
          <w:p w14:paraId="76BFF93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C8F9E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2869B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436D486F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2809CD2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0CFD9B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69EA91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6588C8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E14C8D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E692B22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A88114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526CD24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3CBCAD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31FDF7" w14:textId="77777777" w:rsidR="004139EB" w:rsidRDefault="004139EB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E8AE5F" w14:textId="77777777" w:rsidR="004139EB" w:rsidRDefault="004139EB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762A7C" w14:textId="77777777" w:rsidR="004139EB" w:rsidRDefault="004139EB" w:rsidP="00122699">
            <w:pPr>
              <w:pStyle w:val="a3"/>
              <w:tabs>
                <w:tab w:val="left" w:pos="993"/>
              </w:tabs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7500,0</w:t>
            </w:r>
          </w:p>
          <w:p w14:paraId="7948A4D2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E7FAF5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8936DC8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AE7775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</w:tcPr>
          <w:p w14:paraId="7CD9E45F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E1B1150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F740D30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22AF68E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54172D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7494,7</w:t>
            </w:r>
          </w:p>
          <w:p w14:paraId="1ADF6000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7294D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4C43EA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27A4DBB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A8D10B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C6CFD1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1F334F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0021E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7 997,5</w:t>
            </w:r>
          </w:p>
          <w:p w14:paraId="2E20C02E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797FD3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52996B3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27870AB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2B32FCE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3DA81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661AF3" w14:textId="77777777" w:rsidR="00330F2E" w:rsidRDefault="00330F2E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24CDA5" w14:textId="04232FA3" w:rsidR="004139EB" w:rsidRPr="00557443" w:rsidRDefault="00745BA1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19,0</w:t>
            </w:r>
          </w:p>
          <w:p w14:paraId="69F2060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DE71F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4C703BE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1E7894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37D12495" w14:textId="616E22A8" w:rsidR="00E8374C" w:rsidRDefault="000D2F1E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4AFC8389" w14:textId="77777777" w:rsidR="004540A0" w:rsidRPr="00463DF3" w:rsidRDefault="004540A0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6D7539E0" w14:textId="77777777" w:rsidR="004139EB" w:rsidRPr="00463DF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453A26BC" w14:textId="77777777" w:rsidR="004139EB" w:rsidRPr="00463DF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62ECC48D" w14:textId="77777777" w:rsidR="004139EB" w:rsidRPr="00463DF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 w:rsidRPr="00463DF3"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364BEA19" w14:textId="6D08AB6E" w:rsidR="004139EB" w:rsidRDefault="004540A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3E5DC17B" w14:textId="2DD46B5E" w:rsidR="004540A0" w:rsidRDefault="004540A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19608E1C" w14:textId="77777777" w:rsidR="004139EB" w:rsidRPr="00463DF3" w:rsidRDefault="004139EB" w:rsidP="00122699">
            <w:pPr>
              <w:pStyle w:val="a3"/>
              <w:tabs>
                <w:tab w:val="left" w:pos="993"/>
              </w:tabs>
              <w:ind w:righ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28389786" w14:textId="77777777" w:rsidR="00276F05" w:rsidRDefault="00276F05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1E19B0DF" w14:textId="77777777" w:rsidR="004139EB" w:rsidRDefault="00463DF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5AA30F89" w14:textId="77777777" w:rsidR="00463DF3" w:rsidRPr="00463DF3" w:rsidRDefault="00463DF3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3C97E146" w14:textId="77777777" w:rsidR="004139EB" w:rsidRPr="00463DF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29AA007D" w14:textId="77777777" w:rsidR="004139EB" w:rsidRPr="00463DF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 w:rsidRPr="00463DF3"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</w:tc>
      </w:tr>
      <w:tr w:rsidR="005E0480" w:rsidRPr="00856382" w14:paraId="45C32EFA" w14:textId="77777777" w:rsidTr="00435983">
        <w:trPr>
          <w:trHeight w:val="1491"/>
        </w:trPr>
        <w:tc>
          <w:tcPr>
            <w:tcW w:w="286" w:type="pct"/>
          </w:tcPr>
          <w:p w14:paraId="5D3334EA" w14:textId="77777777" w:rsidR="004139EB" w:rsidRPr="00F472BF" w:rsidRDefault="004139EB" w:rsidP="002C33B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48" w:type="pct"/>
          </w:tcPr>
          <w:p w14:paraId="1081D37F" w14:textId="77777777" w:rsidR="004139EB" w:rsidRPr="00F472BF" w:rsidRDefault="004139EB" w:rsidP="00AD4166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Газоснабжение  жилых домов  по мкр.Запань и 2-ой очереди  пос.Запрудовка  в г.Катав-Ивановск Челябинской области</w:t>
            </w:r>
          </w:p>
        </w:tc>
        <w:tc>
          <w:tcPr>
            <w:tcW w:w="480" w:type="pct"/>
          </w:tcPr>
          <w:p w14:paraId="5F9B647C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676ACF79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07A63A6A" w14:textId="77777777" w:rsidR="00276F05" w:rsidRDefault="00276F05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0F1BA5BD" w14:textId="77777777" w:rsidR="00276F05" w:rsidRDefault="00276F05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2B2041A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72541503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1EB6FD71" w14:textId="77777777" w:rsidR="004139EB" w:rsidRPr="005248EA" w:rsidRDefault="004139EB" w:rsidP="00122699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6D259A82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26 502,0</w:t>
            </w:r>
          </w:p>
          <w:p w14:paraId="56A571D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0D7F28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D3D58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B39E7E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26,5</w:t>
            </w:r>
          </w:p>
          <w:p w14:paraId="2ED42AAE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C762610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9EE6E9" w14:textId="77777777" w:rsidR="00701EC4" w:rsidRDefault="00701EC4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A0D7434" w14:textId="77777777" w:rsidR="00701EC4" w:rsidRDefault="00701EC4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2FB69A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6E7CDEE6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7801D2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EB6E43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AF1B4F1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B748A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36B3D55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41CB9B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0DD1DD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5638D517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D53A9F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AC8E65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FDFA9D6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83350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E956564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5F9B1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CDEBE4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60DF738D" w14:textId="77777777" w:rsidR="004139EB" w:rsidRPr="00557443" w:rsidRDefault="004139EB" w:rsidP="00122699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26 502,</w:t>
            </w:r>
            <w:r w:rsidR="008000BF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760CD73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7B69DD3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D19AF8" w14:textId="77777777" w:rsidR="00276F05" w:rsidRDefault="00276F05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32E479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26,5</w:t>
            </w:r>
          </w:p>
          <w:p w14:paraId="1A73E1A2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A3B81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5D9A1E5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2924A4B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DD09244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882FF7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A4FAEA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3A90DE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9D44E6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D13A70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5BB8CD0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3715F54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06EC75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E2DADC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F2D381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A8F4C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7C4166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89BE3D3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F800C4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E6354D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03BB52B1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46010D0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71E477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56681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E449C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9EED75F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C911F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EC2B18F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5E226E6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9F31D44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EB6B975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F58BB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FE50B0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76A3BE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8960E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56DF5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471A3DF3" w14:textId="77777777" w:rsidTr="00435983">
        <w:trPr>
          <w:trHeight w:val="281"/>
        </w:trPr>
        <w:tc>
          <w:tcPr>
            <w:tcW w:w="286" w:type="pct"/>
          </w:tcPr>
          <w:p w14:paraId="6BEDF7E5" w14:textId="77777777" w:rsidR="004139EB" w:rsidRDefault="004139EB" w:rsidP="002C33B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48" w:type="pct"/>
          </w:tcPr>
          <w:p w14:paraId="234C0C8C" w14:textId="77777777" w:rsidR="004139EB" w:rsidRPr="005248EA" w:rsidRDefault="004139EB" w:rsidP="009000CF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48EA">
              <w:rPr>
                <w:rFonts w:ascii="Times New Roman" w:hAnsi="Times New Roman"/>
                <w:sz w:val="21"/>
                <w:szCs w:val="21"/>
                <w:lang w:val="ru-RU" w:eastAsia="ru-RU"/>
              </w:rPr>
              <w:t>Газоснабжение  жилых домов по улицам Подлесная, Чапаева,Чкалова, Знаменская,,Щорса, Киселева,Бр.Пухляковых в г.Катав-Ивановск Челябинской области (362дома)</w:t>
            </w:r>
          </w:p>
        </w:tc>
        <w:tc>
          <w:tcPr>
            <w:tcW w:w="480" w:type="pct"/>
          </w:tcPr>
          <w:p w14:paraId="378A102E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469B8CD4" w14:textId="77777777" w:rsidR="00276F05" w:rsidRDefault="00276F05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58766BDE" w14:textId="77777777" w:rsidR="00276F05" w:rsidRDefault="00276F05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52150F18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0CF0F7B2" w14:textId="77777777" w:rsidR="00276F05" w:rsidRDefault="00276F05" w:rsidP="00122699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135B1154" w14:textId="77777777" w:rsidR="004139EB" w:rsidRPr="005248EA" w:rsidRDefault="004139EB" w:rsidP="00122699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27B476B2" w14:textId="77777777" w:rsidR="004139EB" w:rsidRPr="00557443" w:rsidRDefault="005940C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48451</w:t>
            </w:r>
            <w:r w:rsidR="004F5D51">
              <w:rPr>
                <w:rFonts w:ascii="Times New Roman" w:hAnsi="Times New Roman"/>
                <w:sz w:val="16"/>
                <w:szCs w:val="16"/>
                <w:lang w:val="ru-RU" w:eastAsia="en-US"/>
              </w:rPr>
              <w:t>,0</w:t>
            </w:r>
          </w:p>
          <w:p w14:paraId="513A4076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2C7D8BE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7D2BDC1" w14:textId="6A2B22C0" w:rsidR="004139EB" w:rsidRDefault="00294567" w:rsidP="00122699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534,9</w:t>
            </w:r>
          </w:p>
          <w:p w14:paraId="3AC64897" w14:textId="77777777" w:rsidR="004139EB" w:rsidRPr="00557443" w:rsidRDefault="004139EB" w:rsidP="00122699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75" w:type="pct"/>
          </w:tcPr>
          <w:p w14:paraId="63DB9A87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AC4066E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D379E8D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CA52F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1DE0CCD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E9DCEFF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571ABACB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77CD364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C66E6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8665C5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3FB162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8E8D80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31D71030" w14:textId="77777777" w:rsidR="004139EB" w:rsidRPr="00557443" w:rsidRDefault="004139EB" w:rsidP="00122699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19 162,5</w:t>
            </w:r>
          </w:p>
          <w:p w14:paraId="2294CD1F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8DD3E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9076D94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40,1</w:t>
            </w:r>
          </w:p>
          <w:p w14:paraId="2D03C21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3A125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42DDBA71" w14:textId="77777777" w:rsidR="004139EB" w:rsidRPr="00557443" w:rsidRDefault="005940CF" w:rsidP="00122699">
            <w:pPr>
              <w:pStyle w:val="a3"/>
              <w:tabs>
                <w:tab w:val="left" w:pos="993"/>
              </w:tabs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17873</w:t>
            </w:r>
            <w:r w:rsidR="00245945">
              <w:rPr>
                <w:rFonts w:ascii="Times New Roman" w:hAnsi="Times New Roman"/>
                <w:sz w:val="16"/>
                <w:szCs w:val="16"/>
                <w:lang w:val="ru-RU" w:eastAsia="en-US"/>
              </w:rPr>
              <w:t>,0</w:t>
            </w:r>
          </w:p>
          <w:p w14:paraId="4F46550B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839789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D3FA6B" w14:textId="77777777" w:rsidR="004139EB" w:rsidRPr="00557443" w:rsidRDefault="005940CF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23AB23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D4A00E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080D2776" w14:textId="77777777" w:rsidR="004139EB" w:rsidRDefault="004139EB" w:rsidP="00122699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11415,5</w:t>
            </w:r>
          </w:p>
          <w:p w14:paraId="7BAF7C5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641B800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3C99DC" w14:textId="2AEE15FC" w:rsidR="004139EB" w:rsidRPr="00557443" w:rsidRDefault="0029456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494,8</w:t>
            </w:r>
          </w:p>
          <w:p w14:paraId="19E7802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2C8CD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05232BA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14E9DEE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0D7B65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43938E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807B7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B0D45A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2735945F" w14:textId="77777777" w:rsidR="004139EB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D89DAA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C95FFDA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851719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9D4102B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7D25A6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0B7D6B26" w14:textId="77777777" w:rsidTr="00435983">
        <w:trPr>
          <w:trHeight w:val="1388"/>
        </w:trPr>
        <w:tc>
          <w:tcPr>
            <w:tcW w:w="286" w:type="pct"/>
          </w:tcPr>
          <w:p w14:paraId="54C77BA7" w14:textId="77777777" w:rsidR="004139EB" w:rsidRDefault="004139EB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14:paraId="03DF907C" w14:textId="77777777" w:rsidR="004139EB" w:rsidRDefault="004139EB" w:rsidP="005314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</w:tcPr>
          <w:p w14:paraId="32B69E38" w14:textId="77777777" w:rsidR="004139EB" w:rsidRPr="005248EA" w:rsidRDefault="004139EB" w:rsidP="009000CF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48EA">
              <w:rPr>
                <w:rFonts w:ascii="Times New Roman" w:hAnsi="Times New Roman"/>
                <w:sz w:val="21"/>
                <w:szCs w:val="21"/>
                <w:lang w:val="ru-RU" w:eastAsia="ru-RU"/>
              </w:rPr>
              <w:t>Разработка проектно-сметной документации по строительству Культурно-досугового центра «Маяк»</w:t>
            </w:r>
          </w:p>
        </w:tc>
        <w:tc>
          <w:tcPr>
            <w:tcW w:w="480" w:type="pct"/>
          </w:tcPr>
          <w:p w14:paraId="22E09486" w14:textId="77777777" w:rsidR="00AF521F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</w:t>
            </w:r>
          </w:p>
          <w:p w14:paraId="1CAEABC7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.</w:t>
            </w:r>
          </w:p>
          <w:p w14:paraId="7400B5A0" w14:textId="77777777" w:rsidR="004139EB" w:rsidRDefault="004139EB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5A44AE23" w14:textId="77777777" w:rsidR="00AF521F" w:rsidRPr="005248EA" w:rsidRDefault="00AF521F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17D96E07" w14:textId="77777777" w:rsidR="004139EB" w:rsidRPr="005248EA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0B5EB8F2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BE9CA72" w14:textId="77777777" w:rsidR="00BB609C" w:rsidRPr="00557443" w:rsidRDefault="00BB609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084989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2463,7</w:t>
            </w:r>
          </w:p>
          <w:p w14:paraId="4FF9E99B" w14:textId="77777777" w:rsidR="004139EB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83BB2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5B054FB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08B924C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1C3FED1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1377B0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0E353A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0D4121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3885472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501C81DD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0AEDD37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F69705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072F5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AFFAF1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3ABD5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0F7E07D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0FEE7FD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16D9E8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2463,7</w:t>
            </w:r>
          </w:p>
          <w:p w14:paraId="4DB28301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58A297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6263E7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449F8815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7346E70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7D8C3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879D9EC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5AA23F3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320CCD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6A21E11F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0C65B7F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B0ECEE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27E3F7A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55FD11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DDA5589" w14:textId="77777777" w:rsidR="004139EB" w:rsidRPr="00557443" w:rsidRDefault="004139E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0C1032E1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47C8780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67285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8829E11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5F6C891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7794D12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038EA90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2F7EE6E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82A6D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B4828E7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A55FDBC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FF3EAA4" w14:textId="77777777" w:rsidR="004139EB" w:rsidRPr="00557443" w:rsidRDefault="004139EB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454C4FF0" w14:textId="77777777" w:rsidTr="00435983">
        <w:trPr>
          <w:trHeight w:val="70"/>
        </w:trPr>
        <w:tc>
          <w:tcPr>
            <w:tcW w:w="286" w:type="pct"/>
          </w:tcPr>
          <w:p w14:paraId="658454EA" w14:textId="77777777" w:rsidR="004139EB" w:rsidRDefault="004139EB" w:rsidP="00D26B3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48" w:type="pct"/>
          </w:tcPr>
          <w:p w14:paraId="20BA731F" w14:textId="77777777" w:rsidR="004139EB" w:rsidRDefault="004139EB" w:rsidP="00D26B3C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48EA">
              <w:rPr>
                <w:rFonts w:ascii="Times New Roman" w:hAnsi="Times New Roman"/>
                <w:sz w:val="21"/>
                <w:szCs w:val="21"/>
                <w:lang w:val="ru-RU" w:eastAsia="ru-RU"/>
              </w:rPr>
              <w:t>Строительство газопровода высокого давления 0,6 МПа к с.Орловка Катав-Ивановского района</w:t>
            </w:r>
          </w:p>
          <w:p w14:paraId="2BDF2522" w14:textId="77777777" w:rsidR="00D26B3C" w:rsidRPr="005248EA" w:rsidRDefault="00D26B3C" w:rsidP="00D26B3C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</w:p>
        </w:tc>
        <w:tc>
          <w:tcPr>
            <w:tcW w:w="480" w:type="pct"/>
          </w:tcPr>
          <w:p w14:paraId="2AA05E06" w14:textId="77777777" w:rsidR="004139EB" w:rsidRPr="005248EA" w:rsidRDefault="004139EB" w:rsidP="00D26B3C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6543C965" w14:textId="77777777" w:rsidR="00D26B3C" w:rsidRDefault="00D26B3C" w:rsidP="00D26B3C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749210E3" w14:textId="77777777" w:rsidR="004139EB" w:rsidRPr="005248EA" w:rsidRDefault="004139EB" w:rsidP="00D26B3C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229ED592" w14:textId="77777777" w:rsidR="00D26B3C" w:rsidRDefault="00D26B3C" w:rsidP="00D26B3C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4273F451" w14:textId="77777777" w:rsidR="004139EB" w:rsidRPr="005248EA" w:rsidRDefault="004139EB" w:rsidP="00D26B3C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75709CB1" w14:textId="37346B80" w:rsidR="004139EB" w:rsidRPr="00557443" w:rsidRDefault="00294567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10923,8</w:t>
            </w:r>
          </w:p>
          <w:p w14:paraId="7C382743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472403" w14:textId="15319C2C" w:rsidR="005E0480" w:rsidRPr="00557443" w:rsidRDefault="00294567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4,3</w:t>
            </w:r>
          </w:p>
          <w:p w14:paraId="713D4581" w14:textId="77777777" w:rsidR="005E0480" w:rsidRPr="00557443" w:rsidRDefault="005E0480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6A04B77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5E7BF9C2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5296609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3C49F4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3EDD196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58E26F5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59795912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F5B001A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1FA2E4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5B8B635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A32DDA2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5C6D4EA4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86ECBA8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D87E350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1287ADB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FE1B11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77615083" w14:textId="77777777" w:rsidR="004139EB" w:rsidRPr="00557443" w:rsidRDefault="005940CF" w:rsidP="00D26B3C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6664,7</w:t>
            </w:r>
          </w:p>
          <w:p w14:paraId="6B5A9CA9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E38EEF7" w14:textId="77777777" w:rsidR="004139EB" w:rsidRPr="00557443" w:rsidRDefault="005940CF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9343F0A" w14:textId="77777777" w:rsidR="004139EB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633D26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0E2D9E78" w14:textId="0BFF1FB5" w:rsidR="004139EB" w:rsidRPr="00557443" w:rsidRDefault="00294567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4259,1</w:t>
            </w:r>
          </w:p>
          <w:p w14:paraId="072515E6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C5C3CA" w14:textId="6AB2CEE6" w:rsidR="004139EB" w:rsidRPr="00557443" w:rsidRDefault="00294567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4,3</w:t>
            </w:r>
          </w:p>
          <w:p w14:paraId="21F4EECE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7A272F" w14:textId="77777777" w:rsidR="004139EB" w:rsidRPr="00557443" w:rsidRDefault="004139EB" w:rsidP="00D26B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</w:p>
          <w:p w14:paraId="053E0175" w14:textId="77777777" w:rsidR="004139EB" w:rsidRPr="00557443" w:rsidRDefault="004139EB" w:rsidP="00D26B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44" w:type="pct"/>
          </w:tcPr>
          <w:p w14:paraId="36CA8EA4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3CEF8B5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27E40A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3641485" w14:textId="77777777" w:rsidR="004139EB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7417B1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0DBDD84A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71F5371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D0F79C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6B7E22E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6CD5A1" w14:textId="77777777" w:rsidR="004139EB" w:rsidRPr="00557443" w:rsidRDefault="004139EB" w:rsidP="00D26B3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59BD6D31" w14:textId="77777777" w:rsidTr="00435983">
        <w:trPr>
          <w:trHeight w:val="1581"/>
        </w:trPr>
        <w:tc>
          <w:tcPr>
            <w:tcW w:w="286" w:type="pct"/>
          </w:tcPr>
          <w:p w14:paraId="1BA38AD9" w14:textId="77777777" w:rsidR="008F591A" w:rsidRDefault="008F591A" w:rsidP="002C33B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  <w:p w14:paraId="6C126672" w14:textId="77777777" w:rsidR="008F591A" w:rsidRDefault="008F591A" w:rsidP="002C33B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</w:tcPr>
          <w:p w14:paraId="52EB8FF9" w14:textId="77777777" w:rsidR="008F591A" w:rsidRDefault="00DB41E2" w:rsidP="002C33B8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val="ru-RU" w:eastAsia="ru-RU"/>
              </w:rPr>
              <w:t>Газоснабжение жилых домов с Орловка</w:t>
            </w:r>
          </w:p>
          <w:p w14:paraId="033FFC62" w14:textId="77777777" w:rsidR="00DB41E2" w:rsidRDefault="00DB41E2" w:rsidP="002C33B8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val="ru-RU" w:eastAsia="ru-RU"/>
              </w:rPr>
              <w:t>Катав-Ивновскоог муниципального района</w:t>
            </w:r>
          </w:p>
          <w:p w14:paraId="18F1056C" w14:textId="1BB8C1D5" w:rsidR="00DB41E2" w:rsidRPr="005248EA" w:rsidRDefault="00DB41E2" w:rsidP="002C33B8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val="ru-RU" w:eastAsia="ru-RU"/>
              </w:rPr>
              <w:t>Челябинской области</w:t>
            </w:r>
          </w:p>
        </w:tc>
        <w:tc>
          <w:tcPr>
            <w:tcW w:w="480" w:type="pct"/>
          </w:tcPr>
          <w:p w14:paraId="7169CA30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027E77FF" w14:textId="77777777" w:rsidR="00AF521F" w:rsidRDefault="00AF521F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48CE1C1F" w14:textId="77777777" w:rsidR="00AF521F" w:rsidRDefault="00AF521F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2619AABB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41B78DC4" w14:textId="77777777" w:rsidR="00AF521F" w:rsidRDefault="00AF521F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9C67D22" w14:textId="77777777" w:rsidR="00AF521F" w:rsidRDefault="00AF521F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0EBB4E88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</w:t>
            </w:r>
          </w:p>
        </w:tc>
        <w:tc>
          <w:tcPr>
            <w:tcW w:w="412" w:type="pct"/>
          </w:tcPr>
          <w:p w14:paraId="42C06E54" w14:textId="77777777" w:rsidR="008F591A" w:rsidRDefault="005940C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25400,5</w:t>
            </w:r>
          </w:p>
          <w:p w14:paraId="6B556BD2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16594A" w14:textId="77777777" w:rsidR="00AF521F" w:rsidRDefault="00AF521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F6C4B6B" w14:textId="77777777" w:rsidR="008F591A" w:rsidRDefault="00AF521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3</w:t>
            </w:r>
            <w:r w:rsidR="005940CF">
              <w:rPr>
                <w:rFonts w:ascii="Times New Roman" w:hAnsi="Times New Roman"/>
                <w:sz w:val="16"/>
                <w:szCs w:val="16"/>
                <w:lang w:val="ru-RU" w:eastAsia="en-US"/>
              </w:rPr>
              <w:t>40,5</w:t>
            </w:r>
          </w:p>
          <w:p w14:paraId="3896120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03F4FD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E5EFA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5B2699C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2E63A29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552330E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D7D52D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DECE4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D9C560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9D3B6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37FC0DB9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BA73411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885636B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043C14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25AD6F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1F5026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F6A8A2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4541E3D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CF60E4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C4C8DF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5AD5C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4C7E0B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3040FD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DE16D2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1C2518CF" w14:textId="77777777" w:rsidR="008F591A" w:rsidRPr="00557443" w:rsidRDefault="005940CF" w:rsidP="00122699">
            <w:pPr>
              <w:pStyle w:val="a3"/>
              <w:ind w:left="-85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25400,5</w:t>
            </w:r>
          </w:p>
          <w:p w14:paraId="5635740C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BB1C8B3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6D5AC9" w14:textId="77777777" w:rsidR="008F591A" w:rsidRPr="00557443" w:rsidRDefault="005940CF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340,5</w:t>
            </w:r>
          </w:p>
          <w:p w14:paraId="5440B01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B0C28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82413F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1E601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83" w:type="pct"/>
          </w:tcPr>
          <w:p w14:paraId="2759342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431FE21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EF028B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415E1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EC2AEA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DB24B5F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C02898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4861D56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C45C64F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BD5AD60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F690C4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C08AF7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3F965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7726A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4411A99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4A4853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9743A7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0B522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15C99D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875D0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08695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7849D423" w14:textId="77777777" w:rsidTr="00435983">
        <w:tc>
          <w:tcPr>
            <w:tcW w:w="286" w:type="pct"/>
          </w:tcPr>
          <w:p w14:paraId="5312DB0C" w14:textId="77777777" w:rsidR="008F591A" w:rsidRDefault="008F591A" w:rsidP="0075780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348" w:type="pct"/>
          </w:tcPr>
          <w:p w14:paraId="156A4AEE" w14:textId="77777777" w:rsidR="008F591A" w:rsidRPr="005248EA" w:rsidRDefault="008F591A" w:rsidP="0053142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</w:rPr>
            </w:pPr>
            <w:r w:rsidRPr="005248EA">
              <w:rPr>
                <w:rFonts w:ascii="Times New Roman" w:hAnsi="Times New Roman"/>
                <w:sz w:val="21"/>
                <w:szCs w:val="21"/>
              </w:rPr>
              <w:t>«Газоснабжение жилых домов по улицам Гребнева, 1 Мая, Ленина, Пролетарская, Бабушкина, Кукарина, Пушкина и прилегающих к ним переулкам: Большого, Менделеева, Павлова, Крупской, Морозова, Матросова в городе Юрюзани Катав-Ивановского района Челябинской области»</w:t>
            </w:r>
          </w:p>
        </w:tc>
        <w:tc>
          <w:tcPr>
            <w:tcW w:w="480" w:type="pct"/>
          </w:tcPr>
          <w:p w14:paraId="29C951B2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2B4FED36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44BF866" w14:textId="77777777" w:rsidR="00AF521F" w:rsidRDefault="00AF521F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61853B57" w14:textId="77777777" w:rsidR="00AF521F" w:rsidRDefault="00AF521F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4F427416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436C5705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2E532B4A" w14:textId="77777777" w:rsidR="008F591A" w:rsidRPr="005248EA" w:rsidRDefault="008F591A" w:rsidP="00122699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  <w:p w14:paraId="47B092DE" w14:textId="77777777" w:rsidR="008F591A" w:rsidRPr="005248EA" w:rsidRDefault="008F591A" w:rsidP="00122699">
            <w:pPr>
              <w:pStyle w:val="a3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</w:tc>
        <w:tc>
          <w:tcPr>
            <w:tcW w:w="412" w:type="pct"/>
          </w:tcPr>
          <w:p w14:paraId="6EF41FF4" w14:textId="77777777" w:rsidR="00036881" w:rsidRDefault="00036881" w:rsidP="00036881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34459,0</w:t>
            </w:r>
          </w:p>
          <w:p w14:paraId="267ACE86" w14:textId="77777777" w:rsidR="00036881" w:rsidRPr="00557443" w:rsidRDefault="00036881" w:rsidP="00036881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51C052" w14:textId="77777777" w:rsidR="00036881" w:rsidRDefault="00036881" w:rsidP="00036881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4BFB3A" w14:textId="77777777" w:rsidR="00036881" w:rsidRPr="00557443" w:rsidRDefault="00036881" w:rsidP="00036881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CF1E06C" w14:textId="77777777" w:rsidR="00036881" w:rsidRDefault="00036881" w:rsidP="00036881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11411,2</w:t>
            </w:r>
          </w:p>
          <w:p w14:paraId="695BE7CC" w14:textId="77777777" w:rsidR="005E0480" w:rsidRPr="00557443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5D86D6E" w14:textId="77777777" w:rsidR="005E0480" w:rsidRPr="00557443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EAD326" w14:textId="77777777" w:rsidR="008F591A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7DB34FD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30BC32D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54B72C8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7F4FE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29245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262F14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8CEC699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FA5B00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625ECB3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9A6F28A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4B3981C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8DF4D4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A568B9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9AF74A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1BC0C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C05BE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0892882F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87F2FB0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255711E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E1613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5C5D1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16C25D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F4143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B7CEB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0882AC7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81FCEA4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4728E5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F89F5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050D9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CE73CE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18956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296E4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7077B6E3" w14:textId="78B5D422" w:rsidR="008F591A" w:rsidRDefault="0029456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34459,0</w:t>
            </w:r>
          </w:p>
          <w:p w14:paraId="3BB0054C" w14:textId="77777777" w:rsidR="008D4F7C" w:rsidRPr="00557443" w:rsidRDefault="008D4F7C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C7FE90" w14:textId="77777777" w:rsidR="008F591A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57DBEDF" w14:textId="77777777" w:rsidR="008F591A" w:rsidRPr="00557443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101B80" w14:textId="4FC46AF4" w:rsidR="008F591A" w:rsidRDefault="00294567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11411,2</w:t>
            </w:r>
          </w:p>
          <w:p w14:paraId="48FBB09A" w14:textId="77777777" w:rsidR="008F591A" w:rsidRPr="00557443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B2D923" w14:textId="77777777" w:rsidR="008F591A" w:rsidRPr="00557443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4101B6" w14:textId="77777777" w:rsidR="008F591A" w:rsidRPr="00557443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6AEB6F78" w14:textId="77777777" w:rsidR="008F591A" w:rsidRDefault="008F591A" w:rsidP="00122699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202BF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E43161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EB26FA2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714B14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5A251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C4CDF1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17F82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4E97FF3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8266494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ED50D1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422D9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DC585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335006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35E501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33F4F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6F5A00FF" w14:textId="77777777" w:rsidTr="00435983">
        <w:tc>
          <w:tcPr>
            <w:tcW w:w="286" w:type="pct"/>
          </w:tcPr>
          <w:p w14:paraId="435C4132" w14:textId="77777777" w:rsidR="008F591A" w:rsidRDefault="008F591A" w:rsidP="002C33B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48" w:type="pct"/>
          </w:tcPr>
          <w:p w14:paraId="453DE604" w14:textId="77777777" w:rsidR="008F591A" w:rsidRPr="00E31D97" w:rsidRDefault="008F591A" w:rsidP="00AB3E5F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31D97">
              <w:rPr>
                <w:rFonts w:ascii="Times New Roman" w:hAnsi="Times New Roman"/>
                <w:color w:val="000000"/>
                <w:sz w:val="22"/>
                <w:szCs w:val="22"/>
              </w:rPr>
              <w:t>На оказание услуг по техническому надзору при ст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роительстве газопровода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низкого</w:t>
            </w:r>
            <w:r w:rsidRPr="00E31D9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давления с.Орловка</w:t>
            </w:r>
          </w:p>
        </w:tc>
        <w:tc>
          <w:tcPr>
            <w:tcW w:w="480" w:type="pct"/>
          </w:tcPr>
          <w:p w14:paraId="72AE12E6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1B17ED87" w14:textId="77777777" w:rsidR="00F33141" w:rsidRDefault="00F3314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00002425" w14:textId="77777777" w:rsidR="00F33141" w:rsidRDefault="00F3314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20775997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1DB4A789" w14:textId="77777777" w:rsidR="008F591A" w:rsidRPr="005248EA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68C0471" w14:textId="77777777" w:rsidR="00F33141" w:rsidRDefault="00F33141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4933C71" w14:textId="77777777" w:rsidR="008F591A" w:rsidRPr="00334ECD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</w:t>
            </w: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 xml:space="preserve"> определен</w:t>
            </w:r>
          </w:p>
        </w:tc>
        <w:tc>
          <w:tcPr>
            <w:tcW w:w="412" w:type="pct"/>
          </w:tcPr>
          <w:p w14:paraId="0F828947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DD9348C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C1AAD7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C3B4A1" w14:textId="77777777" w:rsidR="00F33141" w:rsidRDefault="00F33141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EF532A5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208,9</w:t>
            </w:r>
          </w:p>
          <w:p w14:paraId="5FA4B99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D707A9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1B0D0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7BCFA52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7FF9A50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CFE479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7CE7FF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7DD0D0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648EAB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61DC1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44C48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10336F8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049EEF3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F60AB81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A05BCA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EE2BC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01136A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6A463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B15540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5C45372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660DBBB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DA809B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58494D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4E265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320A5B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682A22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941E0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49517558" w14:textId="77777777" w:rsidR="008F591A" w:rsidRPr="00557443" w:rsidRDefault="008F591A" w:rsidP="00122699">
            <w:pPr>
              <w:pStyle w:val="a3"/>
              <w:ind w:left="-85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50F99A5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2861F44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6A42C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D8FB1C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208,9</w:t>
            </w:r>
          </w:p>
          <w:p w14:paraId="1CA47DE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7EF9D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B4438D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344D0A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83" w:type="pct"/>
          </w:tcPr>
          <w:p w14:paraId="4205033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5581995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DA5E78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66E64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9E077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69144D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E0B83A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C6DF22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7A6AF50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4476ABA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D66990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9CAD3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AE63E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43BB35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5B03D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BAE372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75869EE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88B8FB6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151A27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D99064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9205B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6F315D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9A1F2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A984D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56142D69" w14:textId="77777777" w:rsidTr="00435983">
        <w:tc>
          <w:tcPr>
            <w:tcW w:w="286" w:type="pct"/>
          </w:tcPr>
          <w:p w14:paraId="6AE52F1E" w14:textId="77777777" w:rsidR="008F591A" w:rsidRDefault="008F591A" w:rsidP="00463DF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348" w:type="pct"/>
          </w:tcPr>
          <w:p w14:paraId="754D9518" w14:textId="77777777" w:rsidR="008F591A" w:rsidRPr="00036881" w:rsidRDefault="008F591A" w:rsidP="0053142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036881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Газоснабжение  жилых домов по улицам  Студенческая, Загородная, Учительская, Репина,Зои Космодемьянской,Герцена,Шишкина, в п.Башлес, по ул.Пугачевская, Свердловская, Олега Кошевого, Лермонтова, Есенина, Красная в п.Магнитострой, по ул.Подгорная, Волкова, Усть-Катавская, Ключевая г.Катав-Ивановск </w:t>
            </w:r>
          </w:p>
        </w:tc>
        <w:tc>
          <w:tcPr>
            <w:tcW w:w="480" w:type="pct"/>
          </w:tcPr>
          <w:p w14:paraId="3C5DBC05" w14:textId="77777777" w:rsidR="008F591A" w:rsidRPr="00334ECD" w:rsidRDefault="008F591A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7302E0DB" w14:textId="77777777" w:rsidR="008F591A" w:rsidRPr="00334ECD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507937FB" w14:textId="77777777" w:rsidR="00F33141" w:rsidRDefault="00F3314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55656CED" w14:textId="77777777" w:rsidR="008F591A" w:rsidRPr="00334ECD" w:rsidRDefault="008F591A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2F10AAA6" w14:textId="77777777" w:rsidR="00F33141" w:rsidRDefault="00F33141" w:rsidP="0012269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D6F6105" w14:textId="77777777" w:rsidR="00F33141" w:rsidRDefault="00F33141" w:rsidP="0012269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4E9D7EE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  <w:p w14:paraId="3A0D9A81" w14:textId="77777777" w:rsidR="008F591A" w:rsidRPr="00334ECD" w:rsidRDefault="008F591A" w:rsidP="0012269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</w:tc>
        <w:tc>
          <w:tcPr>
            <w:tcW w:w="412" w:type="pct"/>
          </w:tcPr>
          <w:p w14:paraId="36ED26EC" w14:textId="77777777" w:rsidR="005E0480" w:rsidRPr="00557443" w:rsidRDefault="005E0480" w:rsidP="00122699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50662,1</w:t>
            </w:r>
          </w:p>
          <w:p w14:paraId="42FB005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487321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757FF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6BA4147" w14:textId="0284E390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50,7</w:t>
            </w:r>
          </w:p>
          <w:p w14:paraId="42671CE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8CBC6A6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9078C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1D76B6D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E517806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6766C2D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820C6B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739E6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A90223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7E7C0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696B7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404C9A4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5C7A52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16CF2F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172300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A6AA8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7E94D9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51A0E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297512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12103F3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45543B3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12D809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BF698F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E57822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E28785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9CA22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1058D35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6D06F867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F747291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5BF4EC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FCFF02D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3DE4A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C79FA0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E7A38E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1E51B7B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6D5C0E4E" w14:textId="77777777" w:rsidR="008F591A" w:rsidRPr="00557443" w:rsidRDefault="008D4F7C" w:rsidP="00122699">
            <w:pPr>
              <w:pStyle w:val="a3"/>
              <w:ind w:left="-57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50662,1</w:t>
            </w:r>
          </w:p>
          <w:p w14:paraId="7F9DB141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FA6129B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24B83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8BC3C78" w14:textId="1F493AC0" w:rsidR="008F591A" w:rsidRDefault="00D3722B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50</w:t>
            </w:r>
            <w:r w:rsidR="008D4F7C">
              <w:rPr>
                <w:rFonts w:ascii="Times New Roman" w:hAnsi="Times New Roman"/>
                <w:sz w:val="16"/>
                <w:szCs w:val="16"/>
                <w:lang w:val="ru-RU" w:eastAsia="en-US"/>
              </w:rPr>
              <w:t>,7</w:t>
            </w:r>
          </w:p>
          <w:p w14:paraId="6868B8A9" w14:textId="77777777" w:rsidR="008D4F7C" w:rsidRPr="00557443" w:rsidRDefault="008D4F7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81148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6FD061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23DF56A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A0D1F23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47057F4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EB2E78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D626AC4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3A6AB6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09A1B3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8D145C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07530071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6449B90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1092BE" w14:textId="77777777" w:rsidR="008F591A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DA5C0A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09BD60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FB31299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DD41D6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3388CE" w14:textId="77777777" w:rsidR="008F591A" w:rsidRPr="00557443" w:rsidRDefault="008F591A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538CEEB6" w14:textId="77777777" w:rsidTr="00435983">
        <w:trPr>
          <w:trHeight w:val="2029"/>
        </w:trPr>
        <w:tc>
          <w:tcPr>
            <w:tcW w:w="286" w:type="pct"/>
          </w:tcPr>
          <w:p w14:paraId="5F1F0888" w14:textId="77777777" w:rsidR="005E0480" w:rsidRDefault="005E0480" w:rsidP="005E048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348" w:type="pct"/>
          </w:tcPr>
          <w:p w14:paraId="44973F1E" w14:textId="77777777" w:rsidR="005E0480" w:rsidRPr="00036881" w:rsidRDefault="005E0480" w:rsidP="005E0480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</w:rPr>
            </w:pPr>
            <w:r w:rsidRPr="00036881">
              <w:rPr>
                <w:rFonts w:ascii="Times New Roman" w:hAnsi="Times New Roman"/>
                <w:sz w:val="21"/>
                <w:szCs w:val="21"/>
              </w:rPr>
              <w:t>«Газоснабжение жилых домов по улицам по ул. Уральская, пер. Борцов, пер 1-ый Дудина, пер 2-ой Дудина, пер. Солоцкий, пер. Сосновский, ул. Салова, ул. Майская площадь в г. Катав-Ивановск Челябинской области».</w:t>
            </w:r>
          </w:p>
        </w:tc>
        <w:tc>
          <w:tcPr>
            <w:tcW w:w="480" w:type="pct"/>
          </w:tcPr>
          <w:p w14:paraId="795D4972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Обл.бюдж.</w:t>
            </w:r>
          </w:p>
          <w:p w14:paraId="0AD79BAB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C7BAF57" w14:textId="77777777" w:rsidR="00F33141" w:rsidRDefault="00F3314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0024346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Местный  бюдж.</w:t>
            </w:r>
          </w:p>
          <w:p w14:paraId="71DB7D6A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0C673310" w14:textId="77777777" w:rsidR="00F33141" w:rsidRDefault="00F33141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6E1EAF45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47FB6ACF" w14:textId="77777777" w:rsidR="00294567" w:rsidRPr="00557443" w:rsidRDefault="00294567" w:rsidP="0029456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19779,9</w:t>
            </w:r>
          </w:p>
          <w:p w14:paraId="133D5B0C" w14:textId="77777777" w:rsidR="00294567" w:rsidRDefault="00294567" w:rsidP="0029456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DA98A7" w14:textId="77777777" w:rsidR="00294567" w:rsidRDefault="00294567" w:rsidP="0029456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41F0878" w14:textId="77777777" w:rsidR="00294567" w:rsidRDefault="00294567" w:rsidP="0029456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594E094" w14:textId="77777777" w:rsidR="00294567" w:rsidRDefault="00294567" w:rsidP="0029456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19,8</w:t>
            </w:r>
          </w:p>
          <w:p w14:paraId="42F69D1B" w14:textId="77777777" w:rsidR="00D26B3C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9F5DEEB" w14:textId="77777777" w:rsidR="00D26B3C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8758323" w14:textId="77777777" w:rsidR="00D26B3C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F349E2C" w14:textId="77777777" w:rsidR="00D26B3C" w:rsidRPr="00557443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70A4CA4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CF042BB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83CEA6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3F975F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42F6AE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A26235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427D77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81D5E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7AF811C6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9CED9BC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F83BE11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C1F519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888F4C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9234CB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A41BFF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6E8A9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26C7F2F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FBFB57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8A216C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50F476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5BF2BBC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1FD8F1C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67E76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825707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4F59B1A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F01DEF0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D273A8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5ABBF0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CC8F4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AA1ED9C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12570C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6587D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461950B8" w14:textId="567D972C" w:rsidR="005E0480" w:rsidRPr="00557443" w:rsidRDefault="0029456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19779,9</w:t>
            </w:r>
          </w:p>
          <w:p w14:paraId="543A883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488C35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DBA5870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DFA23F" w14:textId="3E22A2B0" w:rsidR="005E0480" w:rsidRDefault="00294567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19,8</w:t>
            </w:r>
          </w:p>
          <w:p w14:paraId="3E60118B" w14:textId="77777777" w:rsidR="00D26B3C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8DE65A" w14:textId="77777777" w:rsidR="00D26B3C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CCAD0E8" w14:textId="77777777" w:rsidR="00D26B3C" w:rsidRPr="00557443" w:rsidRDefault="00D26B3C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5BBD0F5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F01C215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7FA528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EF970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816A1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1CFE07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E2166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81847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6DC2D0F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D7A5EA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D04EA8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0A64C2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C471D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94F769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84FE2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18129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443A43C8" w14:textId="77777777" w:rsidTr="00435983">
        <w:tc>
          <w:tcPr>
            <w:tcW w:w="286" w:type="pct"/>
          </w:tcPr>
          <w:p w14:paraId="60AE9222" w14:textId="77777777" w:rsidR="005E0480" w:rsidRDefault="005E0480" w:rsidP="005E048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48" w:type="pct"/>
          </w:tcPr>
          <w:p w14:paraId="24291046" w14:textId="77777777" w:rsidR="005E0480" w:rsidRPr="00036881" w:rsidRDefault="005E0480" w:rsidP="005E0480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Услуги по строительному контролю при выполнении работ по строительству </w:t>
            </w:r>
            <w:r w:rsidRPr="00036881">
              <w:rPr>
                <w:rFonts w:ascii="Times New Roman" w:hAnsi="Times New Roman"/>
                <w:sz w:val="21"/>
                <w:szCs w:val="21"/>
                <w:lang w:val="ru-RU"/>
              </w:rPr>
              <w:lastRenderedPageBreak/>
              <w:t xml:space="preserve">объекта газоснабжения жилых домов с.Орловка </w:t>
            </w:r>
          </w:p>
        </w:tc>
        <w:tc>
          <w:tcPr>
            <w:tcW w:w="480" w:type="pct"/>
          </w:tcPr>
          <w:p w14:paraId="566212D0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lastRenderedPageBreak/>
              <w:t>Обл.бюдж.</w:t>
            </w:r>
          </w:p>
          <w:p w14:paraId="0B78970C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2C4766E6" w14:textId="77777777" w:rsidR="00F33141" w:rsidRDefault="00F3314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4A436098" w14:textId="77777777" w:rsidR="005E0480" w:rsidRPr="00334ECD" w:rsidRDefault="00F33141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en-US"/>
              </w:rPr>
              <w:lastRenderedPageBreak/>
              <w:t>М</w:t>
            </w:r>
            <w:r w:rsidR="005E0480"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естный  бюдж.</w:t>
            </w:r>
          </w:p>
          <w:p w14:paraId="15DD754C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6BE9A26C" w14:textId="77777777" w:rsidR="00F33141" w:rsidRDefault="00F33141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</w:p>
          <w:p w14:paraId="7D0903D0" w14:textId="77777777" w:rsidR="005E0480" w:rsidRPr="00334ECD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334ECD">
              <w:rPr>
                <w:rFonts w:ascii="Times New Roman" w:hAnsi="Times New Roman"/>
                <w:sz w:val="18"/>
                <w:szCs w:val="18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5DE4490F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19D3A017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B14B73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A8645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1EA7E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879,6</w:t>
            </w:r>
          </w:p>
          <w:p w14:paraId="581C7FF7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8661D44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07DA12D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4E9D35A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001F4C1E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BB7BA38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6FCD56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625400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0E16E41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3987E6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D1F3CD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326E36D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49398548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EBAEC1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3FF9BB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04F31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78EEF47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24CEF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924EF36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78F9D2C4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2317AC7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E40A726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1594D0B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9EDA2F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7C90F2CE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FBFC15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6843A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6CF72CFC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6185B3E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153CEEE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7365FC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C04E43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879,6</w:t>
            </w: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2B37E5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B0305E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066C7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677D2E75" w14:textId="77777777" w:rsidR="005E0480" w:rsidRDefault="005E0480" w:rsidP="00122699">
            <w:pPr>
              <w:pStyle w:val="a3"/>
              <w:ind w:left="-85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486C350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3BA81B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DAD0E17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0272F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2001CCDF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1D37A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BEC63FE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6C50A2D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44" w:type="pct"/>
          </w:tcPr>
          <w:p w14:paraId="40242ECC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472428C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13CCD2E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983FB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FD13FC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198959A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419F9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94D6C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46003F2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12827643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1FF99CB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5BBD61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1105ED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lastRenderedPageBreak/>
              <w:t>0</w:t>
            </w:r>
          </w:p>
          <w:p w14:paraId="621D193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5CE45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B1BA06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5E0480" w:rsidRPr="00A417DA" w14:paraId="20A0C448" w14:textId="77777777" w:rsidTr="00435983">
        <w:tc>
          <w:tcPr>
            <w:tcW w:w="286" w:type="pct"/>
          </w:tcPr>
          <w:p w14:paraId="0A473410" w14:textId="77777777" w:rsidR="005E0480" w:rsidRDefault="005E0480" w:rsidP="005E048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348" w:type="pct"/>
          </w:tcPr>
          <w:p w14:paraId="68A50C92" w14:textId="77777777" w:rsidR="005E0480" w:rsidRPr="00036881" w:rsidRDefault="005E0480" w:rsidP="005E0480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</w:rPr>
            </w:pPr>
            <w:r w:rsidRPr="00036881">
              <w:rPr>
                <w:rFonts w:ascii="Times New Roman" w:hAnsi="Times New Roman"/>
                <w:sz w:val="21"/>
                <w:szCs w:val="21"/>
              </w:rPr>
              <w:t>«Газоснабжение жилых домов по улицам Тимирязева, Свердлова, Стадионная в городе Юрюзани Катав-Ивановского района Челябинской области»</w:t>
            </w:r>
          </w:p>
        </w:tc>
        <w:tc>
          <w:tcPr>
            <w:tcW w:w="480" w:type="pct"/>
          </w:tcPr>
          <w:p w14:paraId="1EE0372D" w14:textId="77777777" w:rsidR="005E0480" w:rsidRPr="005248EA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1AB16FAC" w14:textId="77777777" w:rsidR="005E0480" w:rsidRPr="005248EA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2415E769" w14:textId="77777777" w:rsidR="005E0480" w:rsidRPr="005248EA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775B7D62" w14:textId="77777777" w:rsidR="005E0480" w:rsidRPr="005248EA" w:rsidRDefault="005E0480" w:rsidP="00122699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0BE61B6E" w14:textId="77777777" w:rsidR="005E0480" w:rsidRPr="005248EA" w:rsidRDefault="005E0480" w:rsidP="00122699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15B70422" w14:textId="77777777" w:rsidR="005E0480" w:rsidRPr="00CD0C8E" w:rsidRDefault="005E0480" w:rsidP="00122699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15 609,7</w:t>
            </w:r>
          </w:p>
          <w:p w14:paraId="29265688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8D9082D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172,3</w:t>
            </w:r>
          </w:p>
          <w:p w14:paraId="391B9F95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3C5ED1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B24B27E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19E0556E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E3A25A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7C2E5C3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F533DE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D3B72C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426DFA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5E431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4078EF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556C4FC6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73D4ECC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604C937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A82C6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EBC5B1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AFE410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71105E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31B50E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69FB37F5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9E98E1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05BD8A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E92CA7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6D3A1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95AC44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2785B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940CB3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25C0D6D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1FE07F5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98441C2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1DB7DC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750E0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1A7775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98F309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6B051E0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3541BB4B" w14:textId="77777777" w:rsidR="005E0480" w:rsidRPr="00CD0C8E" w:rsidRDefault="005E0480" w:rsidP="00122699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15 609,7</w:t>
            </w:r>
          </w:p>
          <w:p w14:paraId="35BB0513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2BE7D68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0DDFCA9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32BF3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172,3</w:t>
            </w:r>
          </w:p>
          <w:p w14:paraId="78DEFA1F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D2E603D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2ECA1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790ADA12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05CD3F5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43C3BBD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CCA46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6CC5FEE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9891D1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C2E6103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4C7F97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23C792FB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A5E79D5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574A144" w14:textId="77777777" w:rsidR="005E0480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65B9314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2265D4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4D44B2D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F54B88A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0387301" w14:textId="77777777" w:rsidR="005E0480" w:rsidRPr="00557443" w:rsidRDefault="005E0480" w:rsidP="0012269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0E02F4" w:rsidRPr="00A417DA" w14:paraId="6D77829D" w14:textId="77777777" w:rsidTr="00435983">
        <w:tc>
          <w:tcPr>
            <w:tcW w:w="286" w:type="pct"/>
          </w:tcPr>
          <w:p w14:paraId="5296CC9B" w14:textId="77777777" w:rsidR="000E02F4" w:rsidRDefault="000E02F4" w:rsidP="000E02F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348" w:type="pct"/>
          </w:tcPr>
          <w:p w14:paraId="7E3436F6" w14:textId="77777777" w:rsidR="000E02F4" w:rsidRPr="00036881" w:rsidRDefault="000E02F4" w:rsidP="00AB0B0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036881">
              <w:rPr>
                <w:rFonts w:ascii="Times New Roman" w:hAnsi="Times New Roman"/>
                <w:sz w:val="21"/>
                <w:szCs w:val="21"/>
                <w:lang w:val="ru-RU"/>
              </w:rPr>
              <w:t>Выполнение работ услуг в Юрюзанском город</w:t>
            </w:r>
            <w:r w:rsidR="007C58F2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ском поселении 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 w:rsidR="007C58F2" w:rsidRPr="00036881">
              <w:rPr>
                <w:rFonts w:ascii="Times New Roman" w:hAnsi="Times New Roman"/>
                <w:sz w:val="21"/>
                <w:szCs w:val="21"/>
                <w:lang w:val="ru-RU"/>
              </w:rPr>
              <w:t>(</w:t>
            </w:r>
            <w:r w:rsidR="008954E5" w:rsidRPr="00036881">
              <w:rPr>
                <w:rFonts w:ascii="Times New Roman" w:hAnsi="Times New Roman"/>
                <w:sz w:val="21"/>
                <w:szCs w:val="21"/>
                <w:lang w:val="ru-RU"/>
              </w:rPr>
              <w:t>услуги по строительному контролю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ru-RU"/>
              </w:rPr>
              <w:t>,</w:t>
            </w:r>
            <w:r w:rsidR="008954E5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авторскому надзору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, техприсоединению  </w:t>
            </w:r>
            <w:r w:rsidR="007C58F2" w:rsidRPr="00036881">
              <w:rPr>
                <w:rFonts w:ascii="Times New Roman" w:hAnsi="Times New Roman"/>
                <w:sz w:val="21"/>
                <w:szCs w:val="21"/>
                <w:lang w:val="ru-RU"/>
              </w:rPr>
              <w:t>объектов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 w:rsidR="007C58F2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газоснабжения)</w:t>
            </w:r>
          </w:p>
        </w:tc>
        <w:tc>
          <w:tcPr>
            <w:tcW w:w="480" w:type="pct"/>
          </w:tcPr>
          <w:p w14:paraId="342D87B5" w14:textId="77777777" w:rsidR="000E02F4" w:rsidRPr="005248EA" w:rsidRDefault="000E02F4" w:rsidP="000E02F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51BC0CD6" w14:textId="77777777" w:rsidR="000E02F4" w:rsidRPr="005248EA" w:rsidRDefault="000E02F4" w:rsidP="000E02F4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6453EAA" w14:textId="77777777" w:rsidR="000E02F4" w:rsidRPr="005248EA" w:rsidRDefault="000E02F4" w:rsidP="000E02F4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1981E031" w14:textId="77777777" w:rsidR="000E02F4" w:rsidRPr="005248EA" w:rsidRDefault="000E02F4" w:rsidP="000E02F4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268288E0" w14:textId="77777777" w:rsidR="000E02F4" w:rsidRPr="005248EA" w:rsidRDefault="000E02F4" w:rsidP="000E02F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78C9C161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6F0C956E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6626E2BC" w14:textId="77777777" w:rsidR="008D161E" w:rsidRDefault="008D161E" w:rsidP="008D161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1216,4</w:t>
            </w:r>
          </w:p>
          <w:p w14:paraId="7883C37D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71EF85A6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0CE7193C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18BFC3E1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</w:tc>
        <w:tc>
          <w:tcPr>
            <w:tcW w:w="275" w:type="pct"/>
          </w:tcPr>
          <w:p w14:paraId="0FCA413E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D35AB55" w14:textId="77777777" w:rsidR="000E02F4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FAC47A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5506C0A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94D8EE1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F6F2002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752BD77F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DF71D1F" w14:textId="77777777" w:rsidR="000E02F4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24FD02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20B3242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93E39E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E9015D7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68A2B33E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4C33F12" w14:textId="77777777" w:rsidR="000E02F4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1575E73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FCF0B23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4EB21BF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7A62AB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5128227F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C03D07" w14:textId="77777777" w:rsidR="000E02F4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F1F5AE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56B00A2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5041A53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972A2F7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1DE2BC24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1E5885D3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4512B3D6" w14:textId="0C560825" w:rsidR="000E02F4" w:rsidRDefault="00DF036A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1216,4</w:t>
            </w:r>
          </w:p>
          <w:p w14:paraId="7989FDD1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3DDB3C67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1EA91077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56E95EED" w14:textId="77777777" w:rsidR="000E02F4" w:rsidRDefault="000E02F4" w:rsidP="000E02F4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</w:tc>
        <w:tc>
          <w:tcPr>
            <w:tcW w:w="344" w:type="pct"/>
          </w:tcPr>
          <w:p w14:paraId="51EB7EB1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26828E9" w14:textId="77777777" w:rsidR="000E02F4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F65FF8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6CC6119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B5B1CE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A731A3D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2CC29BFC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0E6D5E8" w14:textId="77777777" w:rsidR="000E02F4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2A90A6F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A022667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F8834C8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75D9DB2" w14:textId="77777777" w:rsidR="000E02F4" w:rsidRPr="00557443" w:rsidRDefault="000E02F4" w:rsidP="000E02F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651EDE" w:rsidRPr="00A417DA" w14:paraId="5B12BF50" w14:textId="77777777" w:rsidTr="00435983">
        <w:tc>
          <w:tcPr>
            <w:tcW w:w="286" w:type="pct"/>
          </w:tcPr>
          <w:p w14:paraId="1CDAAFC8" w14:textId="77777777" w:rsidR="00651EDE" w:rsidRDefault="00651EDE" w:rsidP="00651ED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348" w:type="pct"/>
          </w:tcPr>
          <w:p w14:paraId="0C96511E" w14:textId="77777777" w:rsidR="00651EDE" w:rsidRPr="00036881" w:rsidRDefault="00651EDE" w:rsidP="00AB0B0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036881">
              <w:rPr>
                <w:rFonts w:ascii="Times New Roman" w:hAnsi="Times New Roman"/>
                <w:sz w:val="21"/>
                <w:szCs w:val="21"/>
                <w:lang w:val="ru-RU"/>
              </w:rPr>
              <w:t>Выполнение работ услуг в Катав-Ивановском городском поселении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(услуги по строительному контролю, авторскому надзору, техприсоединению   объектов газоснабжения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480" w:type="pct"/>
          </w:tcPr>
          <w:p w14:paraId="7DB2ADFB" w14:textId="77777777" w:rsidR="00651EDE" w:rsidRDefault="00651EDE" w:rsidP="00651ED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Обл.бюдж.</w:t>
            </w:r>
          </w:p>
          <w:p w14:paraId="4AC97E54" w14:textId="77777777" w:rsidR="00E57F7D" w:rsidRPr="005248EA" w:rsidRDefault="00E57F7D" w:rsidP="00651ED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2F003801" w14:textId="77777777" w:rsidR="00651EDE" w:rsidRPr="005248EA" w:rsidRDefault="00651EDE" w:rsidP="00651ED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36714FE3" w14:textId="77777777" w:rsidR="00651EDE" w:rsidRPr="005248EA" w:rsidRDefault="00651EDE" w:rsidP="00651ED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41282EB" w14:textId="77777777" w:rsidR="00651EDE" w:rsidRPr="005248EA" w:rsidRDefault="00651EDE" w:rsidP="00651ED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453547D7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2811CE1C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4E1CDB31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4411CA88" w14:textId="77777777" w:rsidR="00651EDE" w:rsidRDefault="00400C68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102</w:t>
            </w:r>
            <w:r w:rsidR="00651EDE">
              <w:rPr>
                <w:rFonts w:ascii="Times New Roman" w:hAnsi="Times New Roman"/>
                <w:sz w:val="15"/>
                <w:szCs w:val="15"/>
                <w:lang w:val="ru-RU" w:eastAsia="en-US"/>
              </w:rPr>
              <w:t>5,3</w:t>
            </w:r>
          </w:p>
          <w:p w14:paraId="7993942D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2DA87B35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338B79A5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275" w:type="pct"/>
          </w:tcPr>
          <w:p w14:paraId="08C67D2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1BCA660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D477CD9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8D9814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5100BDC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3A3D389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2EF6F5BA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33DBAEF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393EEA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2F538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7A51912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3BFB801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1D02F0DB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4DECA04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1F8C7BB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0132755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9D8858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88495F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417365DA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31739B6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D0DB99C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2965BE3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D4FBF2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764EAA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558BBF78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6D3D4984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633A2E82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4A171E3F" w14:textId="77777777" w:rsidR="00651EDE" w:rsidRDefault="00400C68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102</w:t>
            </w:r>
            <w:r w:rsidR="00651EDE">
              <w:rPr>
                <w:rFonts w:ascii="Times New Roman" w:hAnsi="Times New Roman"/>
                <w:sz w:val="15"/>
                <w:szCs w:val="15"/>
                <w:lang w:val="ru-RU" w:eastAsia="en-US"/>
              </w:rPr>
              <w:t>5,3</w:t>
            </w:r>
          </w:p>
          <w:p w14:paraId="73F03BBD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  <w:p w14:paraId="6230AE3B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  <w:r>
              <w:rPr>
                <w:rFonts w:ascii="Times New Roman" w:hAnsi="Times New Roman"/>
                <w:sz w:val="15"/>
                <w:szCs w:val="15"/>
                <w:lang w:val="ru-RU" w:eastAsia="en-US"/>
              </w:rPr>
              <w:t>0</w:t>
            </w:r>
          </w:p>
          <w:p w14:paraId="0098EEEB" w14:textId="77777777" w:rsidR="00651EDE" w:rsidRDefault="00651EDE" w:rsidP="00651EDE">
            <w:pPr>
              <w:pStyle w:val="a3"/>
              <w:ind w:left="-57"/>
              <w:jc w:val="center"/>
              <w:rPr>
                <w:rFonts w:ascii="Times New Roman" w:hAnsi="Times New Roman"/>
                <w:sz w:val="15"/>
                <w:szCs w:val="15"/>
                <w:lang w:val="ru-RU" w:eastAsia="en-US"/>
              </w:rPr>
            </w:pPr>
          </w:p>
        </w:tc>
        <w:tc>
          <w:tcPr>
            <w:tcW w:w="344" w:type="pct"/>
          </w:tcPr>
          <w:p w14:paraId="06126CEA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BE901B0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F2702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C526A5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D6866D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3EC69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085538F8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87738B7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0C7AE48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775C5EB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C367FF7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1D81E65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651EDE" w:rsidRPr="00A417DA" w14:paraId="6E66C75F" w14:textId="77777777" w:rsidTr="00435983">
        <w:tc>
          <w:tcPr>
            <w:tcW w:w="286" w:type="pct"/>
          </w:tcPr>
          <w:p w14:paraId="794249DC" w14:textId="77777777" w:rsidR="00651EDE" w:rsidRDefault="00651EDE" w:rsidP="00651ED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48" w:type="pct"/>
          </w:tcPr>
          <w:p w14:paraId="7F18800B" w14:textId="77777777" w:rsidR="00651EDE" w:rsidRPr="00036881" w:rsidRDefault="00651EDE" w:rsidP="00AB0B0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036881">
              <w:rPr>
                <w:rFonts w:ascii="Times New Roman" w:hAnsi="Times New Roman"/>
                <w:sz w:val="21"/>
                <w:szCs w:val="21"/>
                <w:lang w:val="ru-RU"/>
              </w:rPr>
              <w:t>Выполнение работ услуг в Орловском сельском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поселении (услуги по строительному контролю, авторскому надзору, техприсоединению  объектов газоснабжения</w:t>
            </w:r>
            <w:r w:rsidR="00AB0B04" w:rsidRPr="00036881">
              <w:rPr>
                <w:rFonts w:ascii="Times New Roman" w:hAnsi="Times New Roman"/>
                <w:sz w:val="21"/>
                <w:szCs w:val="21"/>
                <w:lang w:val="en-US"/>
              </w:rPr>
              <w:t>)</w:t>
            </w:r>
          </w:p>
          <w:p w14:paraId="69F52167" w14:textId="77777777" w:rsidR="00AB0B04" w:rsidRPr="00036881" w:rsidRDefault="00AB0B04" w:rsidP="00AB0B0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480" w:type="pct"/>
          </w:tcPr>
          <w:p w14:paraId="7C0F4C8C" w14:textId="77777777" w:rsidR="00400C68" w:rsidRDefault="00651EDE" w:rsidP="00651ED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</w:t>
            </w:r>
          </w:p>
          <w:p w14:paraId="71F898C8" w14:textId="77777777" w:rsidR="00651EDE" w:rsidRPr="005248EA" w:rsidRDefault="00651EDE" w:rsidP="00651ED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.</w:t>
            </w:r>
          </w:p>
          <w:p w14:paraId="690A2FA8" w14:textId="77777777" w:rsidR="00651EDE" w:rsidRDefault="00651EDE" w:rsidP="00651ED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46D33BBD" w14:textId="77777777" w:rsidR="00400C68" w:rsidRPr="005248EA" w:rsidRDefault="00400C68" w:rsidP="00651ED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30A7973B" w14:textId="77777777" w:rsidR="00651EDE" w:rsidRPr="005248EA" w:rsidRDefault="00651EDE" w:rsidP="00651ED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2861768C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E0D909B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971698B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2143A4" w14:textId="77777777" w:rsidR="008D161E" w:rsidRPr="00557443" w:rsidRDefault="008D161E" w:rsidP="008D161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778,7</w:t>
            </w:r>
          </w:p>
          <w:p w14:paraId="10F404D7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6A6F03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1A31CE2A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3BECF58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250B48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A2E985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897B4A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EFB0D9E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704625C9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E24837C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9D50270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BCB6D1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3624BC22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A5247B5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0195BF0D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8CF1675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9D844F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4E9AF08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3EC81C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33B67CB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19098893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DC9413B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D82609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B380A8D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FF9908C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2B3615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78C69AB1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6297B0C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0627A37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CF75763" w14:textId="392504DB" w:rsidR="00651EDE" w:rsidRPr="00557443" w:rsidRDefault="00DF036A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778,7</w:t>
            </w:r>
          </w:p>
          <w:p w14:paraId="47E04EC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33AEBA8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066F4AD3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6963C5F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96F06D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592741E" w14:textId="77777777" w:rsidR="00400C68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E7D79BE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EB43581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72757AA4" w14:textId="77777777" w:rsidR="00651EDE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1FEECB2F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6F5893E" w14:textId="77777777" w:rsidR="00400C68" w:rsidRDefault="00400C68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349EC7B8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A60C086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CC6B6FB" w14:textId="77777777" w:rsidR="00651EDE" w:rsidRPr="00557443" w:rsidRDefault="00651EDE" w:rsidP="00651ED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CF1410" w:rsidRPr="00A417DA" w14:paraId="3C0BD8AC" w14:textId="77777777" w:rsidTr="00CF1410">
        <w:trPr>
          <w:trHeight w:val="1259"/>
        </w:trPr>
        <w:tc>
          <w:tcPr>
            <w:tcW w:w="286" w:type="pct"/>
          </w:tcPr>
          <w:p w14:paraId="6F6DA354" w14:textId="3DD16EE8" w:rsidR="00CF1410" w:rsidRDefault="00CF1410" w:rsidP="00CF141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348" w:type="pct"/>
          </w:tcPr>
          <w:p w14:paraId="5C1FC7DF" w14:textId="4DE59425" w:rsidR="00CF1410" w:rsidRPr="00036881" w:rsidRDefault="00CF1410" w:rsidP="00CF1410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036881">
              <w:rPr>
                <w:rFonts w:ascii="Times New Roman" w:hAnsi="Times New Roman"/>
                <w:sz w:val="21"/>
                <w:szCs w:val="21"/>
                <w:lang w:val="ru-RU"/>
              </w:rPr>
              <w:t>Выполнение работ по технологическом присоединению и пуску газа в здание Администрации Орловского сельского поселения</w:t>
            </w:r>
          </w:p>
        </w:tc>
        <w:tc>
          <w:tcPr>
            <w:tcW w:w="480" w:type="pct"/>
          </w:tcPr>
          <w:p w14:paraId="5247E12C" w14:textId="77777777" w:rsidR="00CF1410" w:rsidRDefault="00CF1410" w:rsidP="00CF1410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Обл.бюдж</w:t>
            </w:r>
          </w:p>
          <w:p w14:paraId="4789208E" w14:textId="77777777" w:rsidR="00CF1410" w:rsidRPr="005248EA" w:rsidRDefault="00CF1410" w:rsidP="00CF1410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.</w:t>
            </w:r>
          </w:p>
          <w:p w14:paraId="72B2C7A4" w14:textId="77777777" w:rsidR="00CF1410" w:rsidRDefault="00CF1410" w:rsidP="00CF1410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Местный  бюдж.</w:t>
            </w:r>
          </w:p>
          <w:p w14:paraId="4FA1D989" w14:textId="77777777" w:rsidR="00CF1410" w:rsidRPr="005248EA" w:rsidRDefault="00CF1410" w:rsidP="00CF1410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</w:p>
          <w:p w14:paraId="4A43A7AD" w14:textId="0F233976" w:rsidR="00CF1410" w:rsidRPr="005248EA" w:rsidRDefault="00CF1410" w:rsidP="00CF1410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7"/>
                <w:szCs w:val="17"/>
                <w:lang w:val="ru-RU" w:eastAsia="en-US"/>
              </w:rPr>
            </w:pPr>
            <w:r w:rsidRPr="005248EA">
              <w:rPr>
                <w:rFonts w:ascii="Times New Roman" w:hAnsi="Times New Roman"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4FF180E0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EE9E8AA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8FB30C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2B424DC" w14:textId="43CF473A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15,6</w:t>
            </w:r>
          </w:p>
          <w:p w14:paraId="208486BE" w14:textId="23F6BCED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275" w:type="pct"/>
          </w:tcPr>
          <w:p w14:paraId="4BBAA1FE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1E57B91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BC251E6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8CCD7CC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57F6EAD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1731FA46" w14:textId="04C593DB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2AC5E418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04CC34A7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90CAC88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643AA48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CE873EE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735AFB56" w14:textId="0CB46142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2" w:type="pct"/>
          </w:tcPr>
          <w:p w14:paraId="7F03D4C0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105B74B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355A7AA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80E026B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C7F9EA8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468FD05" w14:textId="46F6806D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79A9B6ED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7EDBA06C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A65907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AB23CE1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2D66DB0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ABF5626" w14:textId="073ACCA3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75C93891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438C0B16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E9220EF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96236F2" w14:textId="6F6CBB31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 w:eastAsia="en-US"/>
              </w:rPr>
              <w:t>15,6</w:t>
            </w:r>
          </w:p>
          <w:p w14:paraId="2958C586" w14:textId="57E2D108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337A080F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6B93ED5B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2505A7F5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65092B0F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BC5BC1C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4D9E77BA" w14:textId="5BCE59F5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1" w:type="pct"/>
          </w:tcPr>
          <w:p w14:paraId="165DF967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2E359F63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A3070EE" w14:textId="77777777" w:rsidR="00CF1410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0F693DBF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  <w:p w14:paraId="53726F59" w14:textId="77777777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14:paraId="5363F070" w14:textId="6826948D" w:rsidR="00CF1410" w:rsidRPr="00557443" w:rsidRDefault="00CF1410" w:rsidP="00CF141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557443">
              <w:rPr>
                <w:rFonts w:ascii="Times New Roman" w:hAnsi="Times New Roman"/>
                <w:sz w:val="16"/>
                <w:szCs w:val="16"/>
                <w:lang w:val="ru-RU" w:eastAsia="en-US"/>
              </w:rPr>
              <w:t>0</w:t>
            </w:r>
          </w:p>
        </w:tc>
      </w:tr>
      <w:tr w:rsidR="008D161E" w:rsidRPr="00856382" w14:paraId="13B850E0" w14:textId="77777777" w:rsidTr="002F348A">
        <w:tc>
          <w:tcPr>
            <w:tcW w:w="286" w:type="pct"/>
          </w:tcPr>
          <w:p w14:paraId="77FB8204" w14:textId="77777777" w:rsidR="008D161E" w:rsidRPr="00856382" w:rsidRDefault="008D161E" w:rsidP="008D161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</w:tcPr>
          <w:p w14:paraId="06B7D30F" w14:textId="77777777" w:rsidR="008D161E" w:rsidRPr="00856382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480" w:type="pct"/>
          </w:tcPr>
          <w:p w14:paraId="5528A6D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  <w:t>Обл.бюдж.</w:t>
            </w:r>
          </w:p>
          <w:p w14:paraId="13945487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14:paraId="4A79EC2F" w14:textId="77777777" w:rsidR="002F348A" w:rsidRDefault="002F348A" w:rsidP="008D161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14:paraId="3C7B8627" w14:textId="2AF9C150" w:rsidR="008D161E" w:rsidRPr="008954E5" w:rsidRDefault="008D161E" w:rsidP="008D161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  <w:t>Местный  бюдж.</w:t>
            </w:r>
          </w:p>
          <w:p w14:paraId="69D6481A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14:paraId="5C9907A7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</w:p>
          <w:p w14:paraId="75C77552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7"/>
                <w:szCs w:val="17"/>
                <w:lang w:val="ru-RU" w:eastAsia="en-US"/>
              </w:rPr>
              <w:t>Источник  не определен</w:t>
            </w:r>
          </w:p>
        </w:tc>
        <w:tc>
          <w:tcPr>
            <w:tcW w:w="412" w:type="pct"/>
          </w:tcPr>
          <w:p w14:paraId="4C92E883" w14:textId="77777777" w:rsidR="008D161E" w:rsidRPr="002F348A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F348A">
              <w:rPr>
                <w:rFonts w:ascii="Times New Roman" w:hAnsi="Times New Roman"/>
                <w:b/>
                <w:sz w:val="16"/>
                <w:szCs w:val="16"/>
              </w:rPr>
              <w:t>294835,3</w:t>
            </w:r>
          </w:p>
          <w:p w14:paraId="755BDE2A" w14:textId="77777777" w:rsidR="002F348A" w:rsidRPr="002F348A" w:rsidRDefault="002F348A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16A6F6" w14:textId="77777777" w:rsidR="002F348A" w:rsidRPr="002F348A" w:rsidRDefault="002F348A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AFB85B" w14:textId="77777777" w:rsidR="002F348A" w:rsidRPr="002F348A" w:rsidRDefault="002F348A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F348A">
              <w:rPr>
                <w:rFonts w:ascii="Times New Roman" w:hAnsi="Times New Roman"/>
                <w:b/>
                <w:sz w:val="16"/>
                <w:szCs w:val="16"/>
              </w:rPr>
              <w:t>54755,4</w:t>
            </w:r>
          </w:p>
          <w:p w14:paraId="3BD7A3C9" w14:textId="77777777" w:rsidR="002F348A" w:rsidRDefault="002F348A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1772E5" w14:textId="77777777" w:rsidR="002F348A" w:rsidRDefault="002F348A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85B46C" w14:textId="269F9269" w:rsidR="002F348A" w:rsidRPr="002F348A" w:rsidRDefault="002F348A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val="ru-RU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75" w:type="pct"/>
          </w:tcPr>
          <w:p w14:paraId="1C676B81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19 000,0</w:t>
            </w:r>
          </w:p>
          <w:p w14:paraId="4693E64A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32F68817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36CFA0B7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8 608,3</w:t>
            </w:r>
          </w:p>
          <w:p w14:paraId="56555576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22BC669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30B75BDC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414" w:type="pct"/>
          </w:tcPr>
          <w:p w14:paraId="054BCD95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10000,0</w:t>
            </w:r>
          </w:p>
          <w:p w14:paraId="481A8B9E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5"/>
                <w:szCs w:val="15"/>
                <w:lang w:val="ru-RU" w:eastAsia="en-US"/>
              </w:rPr>
            </w:pPr>
          </w:p>
          <w:p w14:paraId="3D6B18F8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5"/>
                <w:szCs w:val="15"/>
                <w:lang w:val="ru-RU" w:eastAsia="en-US"/>
              </w:rPr>
            </w:pPr>
          </w:p>
          <w:p w14:paraId="50A9C38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113" w:right="-170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5"/>
                <w:szCs w:val="15"/>
                <w:lang w:val="ru-RU" w:eastAsia="en-US"/>
              </w:rPr>
              <w:t>11454,2</w:t>
            </w:r>
          </w:p>
          <w:p w14:paraId="1BBDE47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5EF1557B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6B6943BF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0</w:t>
            </w:r>
          </w:p>
          <w:p w14:paraId="4058DE16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322" w:type="pct"/>
          </w:tcPr>
          <w:p w14:paraId="2C4CDAD2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45 664,5</w:t>
            </w:r>
          </w:p>
          <w:p w14:paraId="1B73623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348A923F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4319475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10 025,0</w:t>
            </w:r>
          </w:p>
          <w:p w14:paraId="3BD1AC64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75CF5A7B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2ECF1EF0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25" w:type="pct"/>
          </w:tcPr>
          <w:p w14:paraId="5AE2B993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49938,2</w:t>
            </w:r>
          </w:p>
          <w:p w14:paraId="46F614D1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69897CA6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5A7FEDA1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9426,5</w:t>
            </w:r>
          </w:p>
          <w:p w14:paraId="78CC26F5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4AFF6D4E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44111D2E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83" w:type="pct"/>
          </w:tcPr>
          <w:p w14:paraId="5F99515D" w14:textId="285FC266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136185,0</w:t>
            </w:r>
          </w:p>
          <w:p w14:paraId="17D34CF5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203C0343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3955D3EB" w14:textId="2EEA5F60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15207,4</w:t>
            </w:r>
          </w:p>
          <w:p w14:paraId="2CAFA927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69F8FB48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14:paraId="0FCCE941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344" w:type="pct"/>
          </w:tcPr>
          <w:p w14:paraId="431D0BE6" w14:textId="1CD907EF" w:rsidR="008D161E" w:rsidRPr="008954E5" w:rsidRDefault="008D161E" w:rsidP="008D16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17023,8</w:t>
            </w:r>
          </w:p>
          <w:p w14:paraId="4C5E539D" w14:textId="77777777" w:rsidR="008D161E" w:rsidRPr="008954E5" w:rsidRDefault="008D161E" w:rsidP="008D16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59BA9ECD" w14:textId="77777777" w:rsidR="008D161E" w:rsidRPr="008954E5" w:rsidRDefault="008D161E" w:rsidP="008D16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676B0679" w14:textId="2B29AB1B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17,</w:t>
            </w:r>
            <w:r w:rsidRPr="008954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0</w:t>
            </w:r>
          </w:p>
          <w:p w14:paraId="0FE42E4C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3FD0C106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4689CB7C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11" w:type="pct"/>
          </w:tcPr>
          <w:p w14:paraId="2F5038C0" w14:textId="67C552FF" w:rsidR="008D161E" w:rsidRPr="008954E5" w:rsidRDefault="008D161E" w:rsidP="008D161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17023,8</w:t>
            </w:r>
          </w:p>
          <w:p w14:paraId="339DFC63" w14:textId="77777777" w:rsidR="008D161E" w:rsidRPr="008954E5" w:rsidRDefault="008D161E" w:rsidP="008D161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4EE82540" w14:textId="77777777" w:rsidR="008D161E" w:rsidRPr="008954E5" w:rsidRDefault="008D161E" w:rsidP="008D161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3AE9E66F" w14:textId="380C6B1D" w:rsidR="008D161E" w:rsidRPr="008954E5" w:rsidRDefault="008D161E" w:rsidP="008D161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17,0</w:t>
            </w:r>
          </w:p>
          <w:p w14:paraId="3A3A1687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617F0997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619FC9CF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8954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0</w:t>
            </w:r>
          </w:p>
          <w:p w14:paraId="4A0DEFE0" w14:textId="77777777" w:rsidR="008D161E" w:rsidRPr="008954E5" w:rsidRDefault="008D161E" w:rsidP="008D1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8D161E" w:rsidRPr="00352A2D" w14:paraId="68820DE2" w14:textId="77777777" w:rsidTr="00435983">
        <w:tc>
          <w:tcPr>
            <w:tcW w:w="286" w:type="pct"/>
          </w:tcPr>
          <w:p w14:paraId="21035574" w14:textId="77777777" w:rsidR="008D161E" w:rsidRPr="00352A2D" w:rsidRDefault="008D161E" w:rsidP="008D161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vAlign w:val="center"/>
          </w:tcPr>
          <w:p w14:paraId="17F1FFD6" w14:textId="77777777" w:rsidR="008D161E" w:rsidRPr="00352A2D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480" w:type="pct"/>
            <w:vAlign w:val="center"/>
          </w:tcPr>
          <w:p w14:paraId="39F06D2A" w14:textId="77777777" w:rsidR="008D161E" w:rsidRPr="008954E5" w:rsidRDefault="008D161E" w:rsidP="008D161E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</w:pPr>
            <w:r w:rsidRPr="008954E5">
              <w:rPr>
                <w:rFonts w:ascii="Times New Roman" w:hAnsi="Times New Roman"/>
                <w:b/>
                <w:sz w:val="20"/>
                <w:szCs w:val="20"/>
                <w:lang w:val="ru-RU" w:eastAsia="en-US"/>
              </w:rPr>
              <w:t>ВСЕГО</w:t>
            </w:r>
          </w:p>
        </w:tc>
        <w:tc>
          <w:tcPr>
            <w:tcW w:w="412" w:type="pct"/>
            <w:vAlign w:val="center"/>
          </w:tcPr>
          <w:p w14:paraId="6FB02621" w14:textId="77777777" w:rsidR="002F348A" w:rsidRDefault="002F348A" w:rsidP="008D161E">
            <w:pPr>
              <w:pStyle w:val="a3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val="ru-RU" w:eastAsia="en-US"/>
              </w:rPr>
            </w:pPr>
          </w:p>
          <w:p w14:paraId="0748D7E8" w14:textId="108F9768" w:rsidR="008D161E" w:rsidRPr="002F348A" w:rsidRDefault="002F348A" w:rsidP="008D161E">
            <w:pPr>
              <w:pStyle w:val="a3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2F348A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349590,7</w:t>
            </w:r>
          </w:p>
          <w:p w14:paraId="291FB214" w14:textId="58D1E4F1" w:rsidR="002F348A" w:rsidRPr="008D161E" w:rsidRDefault="002F348A" w:rsidP="008D161E">
            <w:pPr>
              <w:pStyle w:val="a3"/>
              <w:tabs>
                <w:tab w:val="left" w:pos="993"/>
              </w:tabs>
              <w:ind w:right="-113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  <w:lang w:val="ru-RU" w:eastAsia="en-US"/>
              </w:rPr>
            </w:pPr>
          </w:p>
        </w:tc>
        <w:tc>
          <w:tcPr>
            <w:tcW w:w="275" w:type="pct"/>
            <w:vAlign w:val="center"/>
          </w:tcPr>
          <w:p w14:paraId="3FFF72C5" w14:textId="77777777" w:rsidR="008D161E" w:rsidRPr="00036881" w:rsidRDefault="008D161E" w:rsidP="008D161E">
            <w:pPr>
              <w:pStyle w:val="a3"/>
              <w:tabs>
                <w:tab w:val="left" w:pos="993"/>
              </w:tabs>
              <w:ind w:left="-170" w:right="-170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036881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27 608,3</w:t>
            </w:r>
          </w:p>
        </w:tc>
        <w:tc>
          <w:tcPr>
            <w:tcW w:w="414" w:type="pct"/>
            <w:vAlign w:val="center"/>
          </w:tcPr>
          <w:p w14:paraId="45E2D0AC" w14:textId="77777777" w:rsidR="008D161E" w:rsidRPr="00036881" w:rsidRDefault="008D161E" w:rsidP="008D161E">
            <w:pPr>
              <w:pStyle w:val="a3"/>
              <w:tabs>
                <w:tab w:val="left" w:pos="993"/>
              </w:tabs>
              <w:ind w:left="-57" w:right="-22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036881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21454,2</w:t>
            </w:r>
          </w:p>
        </w:tc>
        <w:tc>
          <w:tcPr>
            <w:tcW w:w="322" w:type="pct"/>
            <w:vAlign w:val="center"/>
          </w:tcPr>
          <w:p w14:paraId="296C3FE9" w14:textId="77777777" w:rsidR="008D161E" w:rsidRPr="00036881" w:rsidRDefault="008D161E" w:rsidP="008D161E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036881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55 689,5</w:t>
            </w:r>
          </w:p>
        </w:tc>
        <w:tc>
          <w:tcPr>
            <w:tcW w:w="325" w:type="pct"/>
            <w:vAlign w:val="center"/>
          </w:tcPr>
          <w:p w14:paraId="38DC96ED" w14:textId="77777777" w:rsidR="008D161E" w:rsidRPr="00036881" w:rsidRDefault="008D161E" w:rsidP="008D161E">
            <w:pPr>
              <w:pStyle w:val="a3"/>
              <w:tabs>
                <w:tab w:val="left" w:pos="993"/>
              </w:tabs>
              <w:ind w:righ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 w:rsidRPr="00036881"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59364,7</w:t>
            </w:r>
          </w:p>
        </w:tc>
        <w:tc>
          <w:tcPr>
            <w:tcW w:w="383" w:type="pct"/>
            <w:vAlign w:val="center"/>
          </w:tcPr>
          <w:p w14:paraId="0196CE4E" w14:textId="435F2883" w:rsidR="008D161E" w:rsidRPr="00036881" w:rsidRDefault="008D161E" w:rsidP="008D161E">
            <w:pPr>
              <w:pStyle w:val="a3"/>
              <w:tabs>
                <w:tab w:val="left" w:pos="993"/>
              </w:tabs>
              <w:ind w:left="-57" w:right="-113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  <w:t>151392,4</w:t>
            </w:r>
          </w:p>
        </w:tc>
        <w:tc>
          <w:tcPr>
            <w:tcW w:w="344" w:type="pct"/>
            <w:vAlign w:val="center"/>
          </w:tcPr>
          <w:p w14:paraId="52407137" w14:textId="77777777" w:rsidR="008D161E" w:rsidRDefault="008D161E" w:rsidP="008D16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235B775B" w14:textId="1A9215C1" w:rsidR="008D161E" w:rsidRPr="00036881" w:rsidRDefault="008D161E" w:rsidP="008D16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17040</w:t>
            </w:r>
            <w:r w:rsidRPr="00036881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,8</w:t>
            </w:r>
          </w:p>
          <w:p w14:paraId="11752F66" w14:textId="6CCA2E34" w:rsidR="008D161E" w:rsidRPr="00036881" w:rsidRDefault="008D161E" w:rsidP="008D161E">
            <w:pPr>
              <w:pStyle w:val="a3"/>
              <w:tabs>
                <w:tab w:val="left" w:pos="993"/>
              </w:tabs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411" w:type="pct"/>
            <w:vAlign w:val="center"/>
          </w:tcPr>
          <w:p w14:paraId="09CF8344" w14:textId="77777777" w:rsidR="008D161E" w:rsidRDefault="008D161E" w:rsidP="008D161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  <w:p w14:paraId="0C5CA100" w14:textId="77777777" w:rsidR="008D161E" w:rsidRPr="00036881" w:rsidRDefault="008D161E" w:rsidP="008D16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17040</w:t>
            </w:r>
            <w:r w:rsidRPr="00036881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,8</w:t>
            </w:r>
          </w:p>
          <w:p w14:paraId="57A82436" w14:textId="7024BACD" w:rsidR="008D161E" w:rsidRPr="00036881" w:rsidRDefault="008D161E" w:rsidP="008D161E">
            <w:pPr>
              <w:pStyle w:val="a3"/>
              <w:tabs>
                <w:tab w:val="left" w:pos="993"/>
              </w:tabs>
              <w:ind w:left="-113"/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</w:tc>
      </w:tr>
    </w:tbl>
    <w:p w14:paraId="605B8C96" w14:textId="77777777" w:rsidR="000150AD" w:rsidRDefault="000150AD" w:rsidP="001F28DE">
      <w:pPr>
        <w:pStyle w:val="a3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14:paraId="332D4F81" w14:textId="77777777" w:rsidR="000150AD" w:rsidRDefault="000150AD" w:rsidP="001F28DE">
      <w:pPr>
        <w:pStyle w:val="a3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14:paraId="5D163FE3" w14:textId="0B5B66CF" w:rsidR="001F28DE" w:rsidRDefault="001F28DE" w:rsidP="001F28DE">
      <w:pPr>
        <w:pStyle w:val="a3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 xml:space="preserve">     </w:t>
      </w:r>
      <w:r w:rsidR="00BE5181">
        <w:rPr>
          <w:rFonts w:ascii="Times New Roman" w:hAnsi="Times New Roman"/>
          <w:sz w:val="20"/>
          <w:szCs w:val="20"/>
          <w:lang w:val="ru-RU"/>
        </w:rPr>
        <w:t xml:space="preserve">   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BE5181">
        <w:rPr>
          <w:rFonts w:ascii="Times New Roman" w:hAnsi="Times New Roman"/>
          <w:sz w:val="20"/>
          <w:szCs w:val="20"/>
          <w:lang w:val="ru-RU"/>
        </w:rPr>
        <w:t xml:space="preserve">     </w:t>
      </w:r>
      <w:r>
        <w:rPr>
          <w:rFonts w:ascii="Times New Roman" w:hAnsi="Times New Roman"/>
          <w:sz w:val="20"/>
          <w:szCs w:val="20"/>
        </w:rPr>
        <w:t>Приложение № 1.</w:t>
      </w:r>
      <w:r>
        <w:rPr>
          <w:rFonts w:ascii="Times New Roman" w:hAnsi="Times New Roman"/>
          <w:sz w:val="20"/>
          <w:szCs w:val="20"/>
          <w:lang w:val="ru-RU"/>
        </w:rPr>
        <w:t>1</w:t>
      </w:r>
      <w:r>
        <w:rPr>
          <w:rFonts w:ascii="Times New Roman" w:hAnsi="Times New Roman"/>
          <w:sz w:val="20"/>
          <w:szCs w:val="20"/>
        </w:rPr>
        <w:t>.</w:t>
      </w:r>
    </w:p>
    <w:p w14:paraId="399DBC96" w14:textId="77777777" w:rsidR="001F28DE" w:rsidRDefault="001F28DE" w:rsidP="001F28D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программе  «Капитальное строительство  на территории </w:t>
      </w:r>
    </w:p>
    <w:p w14:paraId="73588727" w14:textId="74C547DF" w:rsidR="001F28DE" w:rsidRDefault="001F28DE" w:rsidP="001F28DE">
      <w:pPr>
        <w:pStyle w:val="a3"/>
        <w:ind w:left="-14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Катав - Ивановского муниципального района на 2018 – 202</w:t>
      </w:r>
      <w:r w:rsidR="00BE5181">
        <w:rPr>
          <w:rFonts w:ascii="Times New Roman" w:hAnsi="Times New Roman"/>
          <w:sz w:val="20"/>
          <w:szCs w:val="20"/>
          <w:lang w:val="ru-RU"/>
        </w:rPr>
        <w:t>4 г</w:t>
      </w:r>
      <w:r>
        <w:rPr>
          <w:rFonts w:ascii="Times New Roman" w:hAnsi="Times New Roman"/>
          <w:sz w:val="20"/>
          <w:szCs w:val="20"/>
        </w:rPr>
        <w:t>од</w:t>
      </w:r>
      <w:r w:rsidR="00BE5181">
        <w:rPr>
          <w:rFonts w:ascii="Times New Roman" w:hAnsi="Times New Roman"/>
          <w:sz w:val="20"/>
          <w:szCs w:val="20"/>
          <w:lang w:val="ru-RU"/>
        </w:rPr>
        <w:t>ы</w:t>
      </w:r>
      <w:r>
        <w:rPr>
          <w:rFonts w:ascii="Times New Roman" w:hAnsi="Times New Roman"/>
          <w:sz w:val="20"/>
          <w:szCs w:val="20"/>
        </w:rPr>
        <w:t>»</w:t>
      </w:r>
    </w:p>
    <w:p w14:paraId="2645DA02" w14:textId="77777777" w:rsidR="001F28DE" w:rsidRDefault="001F28DE" w:rsidP="001F28DE">
      <w:pPr>
        <w:widowControl w:val="0"/>
        <w:autoSpaceDE w:val="0"/>
        <w:autoSpaceDN w:val="0"/>
        <w:adjustRightInd w:val="0"/>
        <w:spacing w:after="0" w:line="240" w:lineRule="auto"/>
        <w:ind w:left="4820" w:right="-1559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60C9357F" w14:textId="77777777" w:rsidR="001F28DE" w:rsidRDefault="001F28DE" w:rsidP="001F28DE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6A7DBC">
        <w:rPr>
          <w:rFonts w:ascii="Times New Roman" w:hAnsi="Times New Roman"/>
          <w:b/>
          <w:sz w:val="28"/>
          <w:szCs w:val="28"/>
        </w:rPr>
        <w:t>Система основных мероприятий муниципальной программы</w:t>
      </w:r>
    </w:p>
    <w:p w14:paraId="221640E0" w14:textId="77777777" w:rsidR="001F28DE" w:rsidRPr="006A7DBC" w:rsidRDefault="001F28DE" w:rsidP="001F28DE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1883"/>
        <w:gridCol w:w="743"/>
        <w:gridCol w:w="1054"/>
        <w:gridCol w:w="881"/>
        <w:gridCol w:w="881"/>
        <w:gridCol w:w="881"/>
        <w:gridCol w:w="74"/>
        <w:gridCol w:w="849"/>
        <w:gridCol w:w="769"/>
        <w:gridCol w:w="766"/>
        <w:gridCol w:w="874"/>
        <w:gridCol w:w="35"/>
        <w:gridCol w:w="794"/>
        <w:gridCol w:w="561"/>
        <w:gridCol w:w="561"/>
        <w:gridCol w:w="564"/>
        <w:gridCol w:w="711"/>
        <w:gridCol w:w="586"/>
        <w:gridCol w:w="532"/>
        <w:gridCol w:w="16"/>
        <w:gridCol w:w="16"/>
        <w:gridCol w:w="16"/>
        <w:gridCol w:w="16"/>
        <w:gridCol w:w="22"/>
        <w:gridCol w:w="90"/>
        <w:gridCol w:w="573"/>
        <w:gridCol w:w="58"/>
        <w:gridCol w:w="788"/>
        <w:gridCol w:w="6"/>
      </w:tblGrid>
      <w:tr w:rsidR="000D1C84" w:rsidRPr="00AF2C28" w14:paraId="76FD0118" w14:textId="77777777" w:rsidTr="00DD745A">
        <w:trPr>
          <w:gridAfter w:val="1"/>
          <w:wAfter w:w="3" w:type="pct"/>
        </w:trPr>
        <w:tc>
          <w:tcPr>
            <w:tcW w:w="130" w:type="pct"/>
            <w:vMerge w:val="restart"/>
            <w:shd w:val="clear" w:color="auto" w:fill="auto"/>
          </w:tcPr>
          <w:p w14:paraId="4AC38EE4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8" w:type="pct"/>
            <w:vMerge w:val="restart"/>
            <w:shd w:val="clear" w:color="auto" w:fill="auto"/>
          </w:tcPr>
          <w:p w14:paraId="4B4D9F8A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232" w:type="pct"/>
            <w:vMerge w:val="restart"/>
            <w:shd w:val="clear" w:color="auto" w:fill="auto"/>
          </w:tcPr>
          <w:p w14:paraId="7BEE3B62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Источ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A7DBC">
              <w:rPr>
                <w:rFonts w:ascii="Times New Roman" w:hAnsi="Times New Roman"/>
                <w:sz w:val="20"/>
                <w:szCs w:val="20"/>
              </w:rPr>
              <w:t>ник финансирования</w:t>
            </w:r>
          </w:p>
        </w:tc>
        <w:tc>
          <w:tcPr>
            <w:tcW w:w="2205" w:type="pct"/>
            <w:gridSpan w:val="10"/>
            <w:shd w:val="clear" w:color="auto" w:fill="auto"/>
          </w:tcPr>
          <w:p w14:paraId="7D691F06" w14:textId="77777777" w:rsidR="002A3BC3" w:rsidRPr="006A7DBC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D83645" w14:textId="77777777" w:rsidR="002A3BC3" w:rsidRPr="006A7DBC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Объемы финансирования, тыс. руб.</w:t>
            </w:r>
          </w:p>
          <w:p w14:paraId="35A6D01B" w14:textId="77777777" w:rsidR="002A3BC3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8A69E2" w14:textId="77777777" w:rsidR="003B41FF" w:rsidRDefault="003B41FF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0CE747" w14:textId="77777777" w:rsidR="003B41FF" w:rsidRPr="006A7DBC" w:rsidRDefault="003B41FF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8" w:type="pct"/>
            <w:gridSpan w:val="14"/>
          </w:tcPr>
          <w:p w14:paraId="52118960" w14:textId="77777777" w:rsidR="002A3BC3" w:rsidRPr="006A7DBC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D00803" w14:textId="77777777" w:rsidR="002A3BC3" w:rsidRPr="00AF2C28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264" w:type="pct"/>
            <w:gridSpan w:val="2"/>
          </w:tcPr>
          <w:p w14:paraId="18D0104B" w14:textId="77777777" w:rsidR="002A3BC3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2C28">
              <w:rPr>
                <w:rFonts w:ascii="Times New Roman" w:hAnsi="Times New Roman"/>
                <w:sz w:val="16"/>
                <w:szCs w:val="16"/>
              </w:rPr>
              <w:t xml:space="preserve">Исполнители, перечень организаций, </w:t>
            </w:r>
          </w:p>
          <w:p w14:paraId="010DBF61" w14:textId="77777777" w:rsidR="002A3BC3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2C28">
              <w:rPr>
                <w:rFonts w:ascii="Times New Roman" w:hAnsi="Times New Roman"/>
                <w:sz w:val="16"/>
                <w:szCs w:val="16"/>
              </w:rPr>
              <w:t xml:space="preserve">участвующих в реализации основных  </w:t>
            </w:r>
          </w:p>
          <w:p w14:paraId="07738D36" w14:textId="77777777" w:rsidR="002A3BC3" w:rsidRPr="00AF2C28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2C28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</w:tr>
      <w:tr w:rsidR="00DD745A" w:rsidRPr="00AF2C28" w14:paraId="35165EE7" w14:textId="77777777" w:rsidTr="00DD745A">
        <w:trPr>
          <w:gridAfter w:val="1"/>
          <w:wAfter w:w="3" w:type="pct"/>
        </w:trPr>
        <w:tc>
          <w:tcPr>
            <w:tcW w:w="130" w:type="pct"/>
            <w:vMerge/>
            <w:shd w:val="clear" w:color="auto" w:fill="auto"/>
          </w:tcPr>
          <w:p w14:paraId="631FEF10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B232C47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14:paraId="6F66761C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</w:tcPr>
          <w:p w14:paraId="48CDF39A" w14:textId="77777777" w:rsidR="002A3BC3" w:rsidRPr="006A7DBC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75" w:type="pct"/>
            <w:shd w:val="clear" w:color="auto" w:fill="auto"/>
          </w:tcPr>
          <w:p w14:paraId="20073649" w14:textId="77777777" w:rsidR="002A3BC3" w:rsidRPr="006A7DBC" w:rsidRDefault="002A3BC3" w:rsidP="001F3AA5">
            <w:pPr>
              <w:spacing w:after="0" w:line="240" w:lineRule="auto"/>
              <w:ind w:left="-53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A7DBC">
                <w:rPr>
                  <w:rFonts w:ascii="Times New Roman" w:hAnsi="Times New Roman"/>
                  <w:sz w:val="20"/>
                  <w:szCs w:val="20"/>
                </w:rPr>
                <w:t>2018 г</w:t>
              </w:r>
            </w:smartTag>
            <w:r w:rsidRPr="006A7DB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5" w:type="pct"/>
            <w:shd w:val="clear" w:color="auto" w:fill="auto"/>
          </w:tcPr>
          <w:p w14:paraId="4FBA521B" w14:textId="77777777" w:rsidR="002A3BC3" w:rsidRPr="006A7DBC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  <w:tc>
          <w:tcPr>
            <w:tcW w:w="275" w:type="pct"/>
            <w:shd w:val="clear" w:color="auto" w:fill="auto"/>
          </w:tcPr>
          <w:p w14:paraId="39ECA981" w14:textId="77777777" w:rsidR="002A3BC3" w:rsidRPr="00F6473A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020г.</w:t>
            </w:r>
          </w:p>
        </w:tc>
        <w:tc>
          <w:tcPr>
            <w:tcW w:w="288" w:type="pct"/>
            <w:gridSpan w:val="2"/>
          </w:tcPr>
          <w:p w14:paraId="472F8F95" w14:textId="77777777" w:rsidR="002A3BC3" w:rsidRPr="006A7DBC" w:rsidRDefault="002A3BC3" w:rsidP="001F3AA5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2021г.</w:t>
            </w:r>
          </w:p>
        </w:tc>
        <w:tc>
          <w:tcPr>
            <w:tcW w:w="240" w:type="pct"/>
          </w:tcPr>
          <w:p w14:paraId="06A4192E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2022г.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6066A937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2023г.  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5D7682F6" w14:textId="77777777" w:rsidR="002A3BC3" w:rsidRPr="006A7DBC" w:rsidRDefault="002A3BC3" w:rsidP="002A3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2024г.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268B0B5C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A7DB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</w:t>
            </w:r>
          </w:p>
          <w:p w14:paraId="3F3F82CB" w14:textId="77777777" w:rsidR="002A3BC3" w:rsidRPr="006A7DBC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(ед. измер)</w:t>
            </w:r>
          </w:p>
        </w:tc>
        <w:tc>
          <w:tcPr>
            <w:tcW w:w="175" w:type="pct"/>
          </w:tcPr>
          <w:p w14:paraId="02896C55" w14:textId="77777777" w:rsidR="002A3BC3" w:rsidRPr="00B3307D" w:rsidRDefault="002A3BC3" w:rsidP="001F3A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2018г.</w:t>
            </w:r>
          </w:p>
        </w:tc>
        <w:tc>
          <w:tcPr>
            <w:tcW w:w="175" w:type="pct"/>
          </w:tcPr>
          <w:p w14:paraId="6D0DB066" w14:textId="77777777" w:rsidR="002A3BC3" w:rsidRPr="00B3307D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2019г.</w:t>
            </w:r>
          </w:p>
        </w:tc>
        <w:tc>
          <w:tcPr>
            <w:tcW w:w="176" w:type="pct"/>
          </w:tcPr>
          <w:p w14:paraId="413529C0" w14:textId="77777777" w:rsidR="002A3BC3" w:rsidRPr="00B3307D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2020г.</w:t>
            </w:r>
          </w:p>
        </w:tc>
        <w:tc>
          <w:tcPr>
            <w:tcW w:w="222" w:type="pct"/>
          </w:tcPr>
          <w:p w14:paraId="2F8F7C80" w14:textId="77777777" w:rsidR="002A3BC3" w:rsidRPr="00B3307D" w:rsidRDefault="002A3BC3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2021г.</w:t>
            </w:r>
          </w:p>
        </w:tc>
        <w:tc>
          <w:tcPr>
            <w:tcW w:w="183" w:type="pct"/>
          </w:tcPr>
          <w:p w14:paraId="2EA7F47F" w14:textId="77777777" w:rsidR="002A3BC3" w:rsidRPr="00B3307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2022г.</w:t>
            </w:r>
          </w:p>
        </w:tc>
        <w:tc>
          <w:tcPr>
            <w:tcW w:w="221" w:type="pct"/>
            <w:gridSpan w:val="7"/>
            <w:tcBorders>
              <w:right w:val="single" w:sz="4" w:space="0" w:color="auto"/>
            </w:tcBorders>
          </w:tcPr>
          <w:p w14:paraId="7C5B763D" w14:textId="77777777" w:rsidR="002A3BC3" w:rsidRPr="000A643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643D">
              <w:rPr>
                <w:rFonts w:ascii="Times New Roman" w:hAnsi="Times New Roman"/>
                <w:sz w:val="16"/>
                <w:szCs w:val="16"/>
              </w:rPr>
              <w:t>2023г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9" w:type="pct"/>
            <w:tcBorders>
              <w:left w:val="single" w:sz="4" w:space="0" w:color="auto"/>
            </w:tcBorders>
          </w:tcPr>
          <w:p w14:paraId="5BD3F4A6" w14:textId="77777777" w:rsidR="002A3BC3" w:rsidRPr="000A643D" w:rsidRDefault="002A3BC3" w:rsidP="002A3BC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2024г.</w:t>
            </w:r>
          </w:p>
        </w:tc>
        <w:tc>
          <w:tcPr>
            <w:tcW w:w="264" w:type="pct"/>
            <w:gridSpan w:val="2"/>
          </w:tcPr>
          <w:p w14:paraId="6D5D731F" w14:textId="77777777" w:rsidR="002A3BC3" w:rsidRPr="00AF2C28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C7B745B" w14:textId="77777777" w:rsidTr="00DD745A">
        <w:trPr>
          <w:gridAfter w:val="1"/>
          <w:wAfter w:w="3" w:type="pct"/>
        </w:trPr>
        <w:tc>
          <w:tcPr>
            <w:tcW w:w="130" w:type="pct"/>
            <w:shd w:val="clear" w:color="auto" w:fill="auto"/>
          </w:tcPr>
          <w:p w14:paraId="36439A76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14:paraId="5A8972D6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shd w:val="clear" w:color="auto" w:fill="auto"/>
          </w:tcPr>
          <w:p w14:paraId="66077101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shd w:val="clear" w:color="auto" w:fill="auto"/>
          </w:tcPr>
          <w:p w14:paraId="46871778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shd w:val="clear" w:color="auto" w:fill="auto"/>
          </w:tcPr>
          <w:p w14:paraId="479C23D8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shd w:val="clear" w:color="auto" w:fill="auto"/>
          </w:tcPr>
          <w:p w14:paraId="4C17F9B9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shd w:val="clear" w:color="auto" w:fill="auto"/>
          </w:tcPr>
          <w:p w14:paraId="4ED40965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D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8" w:type="pct"/>
            <w:gridSpan w:val="2"/>
          </w:tcPr>
          <w:p w14:paraId="377943B4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14:paraId="42272C54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73DC677B" w14:textId="77777777" w:rsidR="002174D7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697AD922" w14:textId="77777777" w:rsidR="002174D7" w:rsidRDefault="002174D7" w:rsidP="002A3B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28E8EC82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5" w:type="pct"/>
          </w:tcPr>
          <w:p w14:paraId="0AC5F412" w14:textId="77777777" w:rsidR="002174D7" w:rsidRPr="00421D3D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175" w:type="pct"/>
          </w:tcPr>
          <w:p w14:paraId="67311CE5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6" w:type="pct"/>
          </w:tcPr>
          <w:p w14:paraId="622E6C88" w14:textId="77777777" w:rsidR="002174D7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2" w:type="pct"/>
          </w:tcPr>
          <w:p w14:paraId="2A069A77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3" w:type="pct"/>
          </w:tcPr>
          <w:p w14:paraId="5A6080C6" w14:textId="77777777" w:rsidR="002174D7" w:rsidRPr="006A7DBC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1" w:type="pct"/>
            <w:gridSpan w:val="7"/>
            <w:tcBorders>
              <w:right w:val="single" w:sz="4" w:space="0" w:color="auto"/>
            </w:tcBorders>
          </w:tcPr>
          <w:p w14:paraId="433918F3" w14:textId="77777777" w:rsidR="002174D7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9" w:type="pct"/>
            <w:tcBorders>
              <w:left w:val="single" w:sz="4" w:space="0" w:color="auto"/>
            </w:tcBorders>
          </w:tcPr>
          <w:p w14:paraId="007F0723" w14:textId="77777777" w:rsidR="002174D7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4" w:type="pct"/>
            <w:gridSpan w:val="2"/>
          </w:tcPr>
          <w:p w14:paraId="24416990" w14:textId="77777777" w:rsidR="002174D7" w:rsidRDefault="002174D7" w:rsidP="001F3A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1F28DE" w:rsidRPr="006A7DBC" w14:paraId="406A9E0C" w14:textId="77777777" w:rsidTr="00DD745A">
        <w:tc>
          <w:tcPr>
            <w:tcW w:w="5000" w:type="pct"/>
            <w:gridSpan w:val="30"/>
          </w:tcPr>
          <w:p w14:paraId="272BB17F" w14:textId="77777777" w:rsidR="001F28DE" w:rsidRPr="00421D3D" w:rsidRDefault="001F28DE" w:rsidP="001F3AA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21D3D">
              <w:rPr>
                <w:rFonts w:ascii="Times New Roman" w:hAnsi="Times New Roman"/>
                <w:b/>
                <w:color w:val="000000"/>
              </w:rPr>
              <w:t>Цель программы:</w:t>
            </w:r>
          </w:p>
          <w:p w14:paraId="52451CB1" w14:textId="77777777" w:rsidR="001F28DE" w:rsidRPr="00421D3D" w:rsidRDefault="001F28DE" w:rsidP="001F3AA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92006">
              <w:rPr>
                <w:rFonts w:ascii="Times New Roman" w:hAnsi="Times New Roman"/>
                <w:sz w:val="24"/>
                <w:szCs w:val="24"/>
              </w:rPr>
              <w:t>Обеспечение населения Катав - Ивановского муниципального района  развитой инфраструктурой: физкультурно- оздоровительным комплексом, создание  комфортных  условий  для  пребывания  детей  в  детских садах, строительство и обеспечение газовыми сетями  населения района</w:t>
            </w:r>
            <w:r w:rsidRPr="009E792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28DE" w:rsidRPr="006A7DBC" w14:paraId="1BA8F8C4" w14:textId="77777777" w:rsidTr="00DD745A">
        <w:trPr>
          <w:trHeight w:val="837"/>
        </w:trPr>
        <w:tc>
          <w:tcPr>
            <w:tcW w:w="5000" w:type="pct"/>
            <w:gridSpan w:val="30"/>
          </w:tcPr>
          <w:p w14:paraId="553E13D7" w14:textId="77777777" w:rsidR="001F28DE" w:rsidRDefault="001F28DE" w:rsidP="001F3AA5">
            <w:pPr>
              <w:pStyle w:val="ConsPlusCell"/>
              <w:widowControl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A7DBC">
              <w:rPr>
                <w:rFonts w:ascii="Times New Roman" w:hAnsi="Times New Roman" w:cs="Times New Roman"/>
                <w:b/>
                <w:color w:val="000000"/>
              </w:rPr>
              <w:t>Задача 1 программы</w:t>
            </w:r>
          </w:p>
          <w:p w14:paraId="498C0502" w14:textId="77777777" w:rsidR="001F28DE" w:rsidRPr="006A7DBC" w:rsidRDefault="001F28DE" w:rsidP="001F28DE">
            <w:pPr>
              <w:pStyle w:val="ConsPlusCell"/>
              <w:widowControl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9200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комфортного проживания населения Катав - Ивановского муниципального района путем строительства современных объектов, в т.ч.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и  детских учреждений</w:t>
            </w:r>
          </w:p>
        </w:tc>
      </w:tr>
      <w:tr w:rsidR="00DD745A" w:rsidRPr="006A7DBC" w14:paraId="0010B3E1" w14:textId="77777777" w:rsidTr="00DD745A">
        <w:trPr>
          <w:trHeight w:val="478"/>
        </w:trPr>
        <w:tc>
          <w:tcPr>
            <w:tcW w:w="130" w:type="pct"/>
            <w:vMerge w:val="restart"/>
            <w:shd w:val="clear" w:color="auto" w:fill="auto"/>
          </w:tcPr>
          <w:p w14:paraId="3C5C4547" w14:textId="77777777" w:rsidR="002174D7" w:rsidRPr="006A7DB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3ADA98F9" w14:textId="77777777" w:rsidR="002174D7" w:rsidRPr="005B3EA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Мероприятия 1.</w:t>
            </w:r>
          </w:p>
          <w:p w14:paraId="6F2B5CAD" w14:textId="77777777" w:rsidR="002174D7" w:rsidRPr="005B3EA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D8F38FA" w14:textId="77777777" w:rsidR="002174D7" w:rsidRPr="005B3EAC" w:rsidRDefault="002174D7" w:rsidP="0047035C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sz w:val="16"/>
                <w:szCs w:val="16"/>
              </w:rPr>
              <w:t xml:space="preserve">Проектирование «Физкультурно - оздоровительного  комплекс  с плавательным бассейном» </w:t>
            </w:r>
          </w:p>
        </w:tc>
        <w:tc>
          <w:tcPr>
            <w:tcW w:w="232" w:type="pct"/>
            <w:shd w:val="clear" w:color="auto" w:fill="auto"/>
          </w:tcPr>
          <w:p w14:paraId="2A89D0D3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</w:tcPr>
          <w:p w14:paraId="041CE7D4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3F653D4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BFAE579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3423DA7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7F4422AE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73F36671" w14:textId="77777777" w:rsidR="002174D7" w:rsidRPr="00FB60ED" w:rsidRDefault="00FB60ED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5BADF95B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3C43FF16" w14:textId="77777777" w:rsidR="002174D7" w:rsidRPr="004640FC" w:rsidRDefault="002174D7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179DBF78" w14:textId="77777777" w:rsidR="002174D7" w:rsidRDefault="002174D7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  <w:r w:rsidRPr="004640FC">
              <w:rPr>
                <w:rFonts w:ascii="Times New Roman" w:eastAsia="Calibri" w:hAnsi="Times New Roman"/>
                <w:i/>
                <w:sz w:val="16"/>
                <w:szCs w:val="16"/>
              </w:rPr>
              <w:t xml:space="preserve">Единовременная  пропускная способность   объекта  спорта, введенных  в эксплуатацию  в рамках муниципальной </w:t>
            </w:r>
            <w:r w:rsidRPr="004640FC">
              <w:rPr>
                <w:rFonts w:ascii="Times New Roman" w:eastAsia="Calibri" w:hAnsi="Times New Roman"/>
                <w:i/>
                <w:sz w:val="16"/>
                <w:szCs w:val="16"/>
              </w:rPr>
              <w:lastRenderedPageBreak/>
              <w:t>программы по направлению, касающемуся совершенствования условий для развития массового  спорта</w:t>
            </w:r>
            <w:r>
              <w:rPr>
                <w:rFonts w:ascii="Times New Roman" w:eastAsia="Calibri" w:hAnsi="Times New Roman"/>
                <w:i/>
                <w:sz w:val="16"/>
                <w:szCs w:val="16"/>
              </w:rPr>
              <w:t xml:space="preserve"> / человек в час</w:t>
            </w:r>
          </w:p>
          <w:p w14:paraId="19C71538" w14:textId="77777777" w:rsidR="002174D7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585C8C8" w14:textId="77777777" w:rsidR="002174D7" w:rsidRPr="005B3EA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4640FC">
              <w:rPr>
                <w:rFonts w:ascii="Times New Roman" w:hAnsi="Times New Roman"/>
                <w:i/>
                <w:sz w:val="16"/>
                <w:szCs w:val="16"/>
              </w:rPr>
              <w:t xml:space="preserve">Создание новых мест в детских дошкольных учреждениях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4640FC">
              <w:rPr>
                <w:rFonts w:ascii="Times New Roman" w:hAnsi="Times New Roman"/>
                <w:i/>
                <w:sz w:val="16"/>
                <w:szCs w:val="16"/>
              </w:rPr>
              <w:t xml:space="preserve">  мест. </w:t>
            </w:r>
          </w:p>
        </w:tc>
        <w:tc>
          <w:tcPr>
            <w:tcW w:w="175" w:type="pct"/>
            <w:vMerge w:val="restart"/>
          </w:tcPr>
          <w:p w14:paraId="78746669" w14:textId="77777777" w:rsidR="002174D7" w:rsidRPr="0045381B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381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175" w:type="pct"/>
            <w:vMerge w:val="restart"/>
          </w:tcPr>
          <w:p w14:paraId="2489CE78" w14:textId="77777777" w:rsidR="002174D7" w:rsidRPr="0045381B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381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14:paraId="55C2A30A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Merge w:val="restart"/>
          </w:tcPr>
          <w:p w14:paraId="26F5A17B" w14:textId="77777777" w:rsidR="002174D7" w:rsidRPr="0045381B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5381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14:paraId="3840C646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vMerge w:val="restart"/>
          </w:tcPr>
          <w:p w14:paraId="2803360F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1D3D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83" w:type="pct"/>
            <w:vMerge w:val="restart"/>
          </w:tcPr>
          <w:p w14:paraId="1E3DB3FE" w14:textId="4E2359DA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" w:type="pct"/>
            <w:gridSpan w:val="6"/>
            <w:vMerge w:val="restart"/>
            <w:tcBorders>
              <w:right w:val="single" w:sz="4" w:space="0" w:color="auto"/>
            </w:tcBorders>
          </w:tcPr>
          <w:p w14:paraId="402EE93F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" w:type="pct"/>
            <w:gridSpan w:val="3"/>
            <w:vMerge w:val="restart"/>
            <w:tcBorders>
              <w:left w:val="single" w:sz="4" w:space="0" w:color="auto"/>
            </w:tcBorders>
          </w:tcPr>
          <w:p w14:paraId="62B6E4C9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1D73D720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1D3D">
              <w:rPr>
                <w:rFonts w:ascii="Times New Roman" w:hAnsi="Times New Roman"/>
                <w:sz w:val="16"/>
                <w:szCs w:val="16"/>
              </w:rPr>
              <w:t>Управление коммунального хозяйства, транспорта и связи Катав-Ивановского муниципальног</w:t>
            </w:r>
            <w:r w:rsidRPr="00421D3D">
              <w:rPr>
                <w:rFonts w:ascii="Times New Roman" w:hAnsi="Times New Roman"/>
                <w:sz w:val="16"/>
                <w:szCs w:val="16"/>
              </w:rPr>
              <w:lastRenderedPageBreak/>
              <w:t>о района</w:t>
            </w:r>
          </w:p>
        </w:tc>
      </w:tr>
      <w:tr w:rsidR="00DD745A" w:rsidRPr="006A7DBC" w14:paraId="7FC3B7D3" w14:textId="77777777" w:rsidTr="00DD745A">
        <w:trPr>
          <w:trHeight w:val="286"/>
        </w:trPr>
        <w:tc>
          <w:tcPr>
            <w:tcW w:w="130" w:type="pct"/>
            <w:vMerge/>
            <w:shd w:val="clear" w:color="auto" w:fill="auto"/>
          </w:tcPr>
          <w:p w14:paraId="1BD17CA2" w14:textId="77777777" w:rsidR="002174D7" w:rsidRPr="006A7DB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EA707AD" w14:textId="77777777" w:rsidR="002174D7" w:rsidRPr="005B3EA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78DE617E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</w:tcPr>
          <w:p w14:paraId="064F2353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250AE711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2E4F4EB2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38ABC23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6C604A67" w14:textId="77777777" w:rsidR="002174D7" w:rsidRPr="00FB60E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45133A64" w14:textId="77777777" w:rsidR="002174D7" w:rsidRPr="00FB60ED" w:rsidRDefault="00FB60ED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0DB3FA9A" w14:textId="77777777" w:rsidR="002174D7" w:rsidRPr="00FB60ED" w:rsidRDefault="002174D7" w:rsidP="001F3A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CA1AB7A" w14:textId="77777777" w:rsidR="002174D7" w:rsidRPr="006A7DBC" w:rsidRDefault="002174D7" w:rsidP="001F3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13C56BC" w14:textId="77777777" w:rsidR="002174D7" w:rsidRPr="006A7DBC" w:rsidRDefault="002174D7" w:rsidP="001F3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2D86E52" w14:textId="77777777" w:rsidR="002174D7" w:rsidRPr="006A7DBC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40D1BBA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Merge/>
          </w:tcPr>
          <w:p w14:paraId="75ED8389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14:paraId="33DC1E39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/>
          </w:tcPr>
          <w:p w14:paraId="1E804980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" w:type="pct"/>
            <w:gridSpan w:val="6"/>
            <w:vMerge/>
            <w:tcBorders>
              <w:right w:val="single" w:sz="4" w:space="0" w:color="auto"/>
            </w:tcBorders>
          </w:tcPr>
          <w:p w14:paraId="3A907058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" w:type="pct"/>
            <w:gridSpan w:val="3"/>
            <w:vMerge/>
            <w:tcBorders>
              <w:left w:val="single" w:sz="4" w:space="0" w:color="auto"/>
            </w:tcBorders>
          </w:tcPr>
          <w:p w14:paraId="5232A653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vMerge/>
          </w:tcPr>
          <w:p w14:paraId="7C23AD7E" w14:textId="77777777" w:rsidR="002174D7" w:rsidRPr="00421D3D" w:rsidRDefault="002174D7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745A" w:rsidRPr="006A7DBC" w14:paraId="49DC17C1" w14:textId="77777777" w:rsidTr="00DD745A">
        <w:tc>
          <w:tcPr>
            <w:tcW w:w="130" w:type="pct"/>
            <w:vMerge/>
            <w:shd w:val="clear" w:color="auto" w:fill="auto"/>
          </w:tcPr>
          <w:p w14:paraId="12702000" w14:textId="77777777" w:rsidR="002174D7" w:rsidRPr="006A7DBC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72886DB3" w14:textId="77777777" w:rsidR="002174D7" w:rsidRPr="005B3EAC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76E553BA" w14:textId="77777777" w:rsidR="002174D7" w:rsidRPr="00FB60E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</w:tcPr>
          <w:p w14:paraId="56C9EF65" w14:textId="1C343997" w:rsidR="002174D7" w:rsidRPr="00FB60ED" w:rsidRDefault="000D2F1E" w:rsidP="00FB6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23010,9</w:t>
            </w:r>
          </w:p>
        </w:tc>
        <w:tc>
          <w:tcPr>
            <w:tcW w:w="275" w:type="pct"/>
            <w:shd w:val="clear" w:color="auto" w:fill="auto"/>
          </w:tcPr>
          <w:p w14:paraId="1BF1D407" w14:textId="77777777" w:rsidR="002174D7" w:rsidRPr="00FB60ED" w:rsidRDefault="002174D7" w:rsidP="00FB6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275FDE52" w14:textId="77777777" w:rsidR="002174D7" w:rsidRPr="00FB60ED" w:rsidRDefault="002174D7" w:rsidP="00FB6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7500,00</w:t>
            </w:r>
          </w:p>
        </w:tc>
        <w:tc>
          <w:tcPr>
            <w:tcW w:w="275" w:type="pct"/>
            <w:shd w:val="clear" w:color="auto" w:fill="auto"/>
          </w:tcPr>
          <w:p w14:paraId="23E0B819" w14:textId="77777777" w:rsidR="002174D7" w:rsidRPr="00FB60ED" w:rsidRDefault="002174D7" w:rsidP="00FB6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7494,7</w:t>
            </w:r>
          </w:p>
        </w:tc>
        <w:tc>
          <w:tcPr>
            <w:tcW w:w="288" w:type="pct"/>
            <w:gridSpan w:val="2"/>
          </w:tcPr>
          <w:p w14:paraId="7F03556B" w14:textId="77777777" w:rsidR="002174D7" w:rsidRPr="00FB60ED" w:rsidRDefault="00BB1DEE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7 997,5</w:t>
            </w:r>
          </w:p>
        </w:tc>
        <w:tc>
          <w:tcPr>
            <w:tcW w:w="240" w:type="pct"/>
          </w:tcPr>
          <w:p w14:paraId="3DF0EEDF" w14:textId="2C4FE9AC" w:rsidR="002174D7" w:rsidRPr="00FB60ED" w:rsidRDefault="00DB41E2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  <w:r w:rsidR="00FB60ED" w:rsidRPr="00FB60E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5F08A45F" w14:textId="77777777" w:rsidR="002174D7" w:rsidRPr="00FB60ED" w:rsidRDefault="002174D7" w:rsidP="00FB60ED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6996B5AA" w14:textId="77777777" w:rsidR="002174D7" w:rsidRPr="006A7DBC" w:rsidRDefault="002174D7" w:rsidP="00FB60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5C41CD7" w14:textId="77777777" w:rsidR="002174D7" w:rsidRPr="006A7DBC" w:rsidRDefault="002174D7" w:rsidP="00FB60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F933507" w14:textId="77777777" w:rsidR="002174D7" w:rsidRPr="006A7DBC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D662DFA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Merge/>
          </w:tcPr>
          <w:p w14:paraId="43FEA0E5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14:paraId="1A6F3933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/>
          </w:tcPr>
          <w:p w14:paraId="37F2225C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" w:type="pct"/>
            <w:gridSpan w:val="6"/>
            <w:vMerge/>
            <w:tcBorders>
              <w:right w:val="single" w:sz="4" w:space="0" w:color="auto"/>
            </w:tcBorders>
          </w:tcPr>
          <w:p w14:paraId="5F1CEC2D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" w:type="pct"/>
            <w:gridSpan w:val="3"/>
            <w:vMerge/>
            <w:tcBorders>
              <w:left w:val="single" w:sz="4" w:space="0" w:color="auto"/>
            </w:tcBorders>
          </w:tcPr>
          <w:p w14:paraId="739D627F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vMerge/>
          </w:tcPr>
          <w:p w14:paraId="77D88E68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745A" w:rsidRPr="006A7DBC" w14:paraId="07ED1D56" w14:textId="77777777" w:rsidTr="00DD745A">
        <w:tc>
          <w:tcPr>
            <w:tcW w:w="130" w:type="pct"/>
            <w:vMerge/>
            <w:shd w:val="clear" w:color="auto" w:fill="auto"/>
          </w:tcPr>
          <w:p w14:paraId="1B881737" w14:textId="77777777" w:rsidR="002174D7" w:rsidRPr="006A7DBC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EEF5320" w14:textId="77777777" w:rsidR="002174D7" w:rsidRPr="005B3EAC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4E54CAAA" w14:textId="77777777" w:rsidR="002174D7" w:rsidRPr="00FB60E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</w:tcPr>
          <w:p w14:paraId="25EFC602" w14:textId="6A075ED3" w:rsidR="002174D7" w:rsidRPr="00FB60ED" w:rsidRDefault="000D2F1E" w:rsidP="00FB60E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23010,9</w:t>
            </w:r>
          </w:p>
        </w:tc>
        <w:tc>
          <w:tcPr>
            <w:tcW w:w="275" w:type="pct"/>
            <w:shd w:val="clear" w:color="auto" w:fill="auto"/>
          </w:tcPr>
          <w:p w14:paraId="7A8C03EE" w14:textId="77777777" w:rsidR="002174D7" w:rsidRPr="00FB60ED" w:rsidRDefault="002174D7" w:rsidP="00FB60E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87FAD0E" w14:textId="77777777" w:rsidR="002174D7" w:rsidRPr="00FB60ED" w:rsidRDefault="002174D7" w:rsidP="00FB60E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7500,00</w:t>
            </w:r>
          </w:p>
        </w:tc>
        <w:tc>
          <w:tcPr>
            <w:tcW w:w="275" w:type="pct"/>
            <w:shd w:val="clear" w:color="auto" w:fill="auto"/>
          </w:tcPr>
          <w:p w14:paraId="051EEC00" w14:textId="77777777" w:rsidR="002174D7" w:rsidRPr="00FB60ED" w:rsidRDefault="00D01BF3" w:rsidP="00FB60E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7494,</w:t>
            </w:r>
            <w:r w:rsidR="002174D7" w:rsidRPr="00FB60ED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2"/>
          </w:tcPr>
          <w:p w14:paraId="0E505D6C" w14:textId="77777777" w:rsidR="002174D7" w:rsidRPr="00FB60E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 xml:space="preserve"> 7</w:t>
            </w:r>
            <w:r w:rsidR="00BB1DEE" w:rsidRPr="00FB60ED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BB1DEE" w:rsidRPr="00FB60ED">
              <w:rPr>
                <w:rFonts w:ascii="Times New Roman" w:hAnsi="Times New Roman"/>
                <w:b/>
                <w:sz w:val="16"/>
                <w:szCs w:val="16"/>
              </w:rPr>
              <w:t>97,5</w:t>
            </w:r>
          </w:p>
        </w:tc>
        <w:tc>
          <w:tcPr>
            <w:tcW w:w="240" w:type="pct"/>
          </w:tcPr>
          <w:p w14:paraId="3C1CAC29" w14:textId="2462E947" w:rsidR="002174D7" w:rsidRPr="00FB60ED" w:rsidRDefault="00DB41E2" w:rsidP="00FB60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</w:t>
            </w:r>
            <w:r w:rsidR="00FB60ED" w:rsidRPr="00FB60ED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33057604" w14:textId="77777777" w:rsidR="002174D7" w:rsidRPr="00FB60ED" w:rsidRDefault="002174D7" w:rsidP="00FB60ED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738D381D" w14:textId="77777777" w:rsidR="002174D7" w:rsidRPr="006A7DBC" w:rsidRDefault="002174D7" w:rsidP="00FB60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BAEA760" w14:textId="77777777" w:rsidR="002174D7" w:rsidRPr="006A7DBC" w:rsidRDefault="002174D7" w:rsidP="00FB60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657C4A6" w14:textId="77777777" w:rsidR="002174D7" w:rsidRPr="006A7DBC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01FE5AE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Merge/>
          </w:tcPr>
          <w:p w14:paraId="52BB01BA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14:paraId="6B3E1B47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/>
          </w:tcPr>
          <w:p w14:paraId="48A96369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" w:type="pct"/>
            <w:gridSpan w:val="6"/>
            <w:vMerge/>
            <w:tcBorders>
              <w:right w:val="single" w:sz="4" w:space="0" w:color="auto"/>
            </w:tcBorders>
          </w:tcPr>
          <w:p w14:paraId="25578D49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" w:type="pct"/>
            <w:gridSpan w:val="3"/>
            <w:vMerge/>
            <w:tcBorders>
              <w:left w:val="single" w:sz="4" w:space="0" w:color="auto"/>
            </w:tcBorders>
          </w:tcPr>
          <w:p w14:paraId="2AD3F0B4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vMerge/>
          </w:tcPr>
          <w:p w14:paraId="1FC5F24C" w14:textId="77777777" w:rsidR="002174D7" w:rsidRPr="00421D3D" w:rsidRDefault="002174D7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745A" w:rsidRPr="006A7DBC" w14:paraId="36CB5932" w14:textId="77777777" w:rsidTr="00DD745A">
        <w:tc>
          <w:tcPr>
            <w:tcW w:w="130" w:type="pct"/>
            <w:vMerge w:val="restart"/>
            <w:shd w:val="clear" w:color="auto" w:fill="auto"/>
          </w:tcPr>
          <w:p w14:paraId="2E8B29E9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2BD395EE" w14:textId="77777777" w:rsidR="001F609F" w:rsidRPr="005B3EA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</w:t>
            </w:r>
          </w:p>
          <w:p w14:paraId="6F2B8D78" w14:textId="77777777" w:rsidR="001F609F" w:rsidRPr="005B3EA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</w:t>
            </w:r>
          </w:p>
          <w:p w14:paraId="74DF35C4" w14:textId="77777777" w:rsidR="001F609F" w:rsidRPr="005B3EA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color w:val="000000"/>
                <w:sz w:val="16"/>
                <w:szCs w:val="16"/>
              </w:rPr>
              <w:t>«</w:t>
            </w:r>
            <w:r w:rsidRPr="005B3EAC">
              <w:rPr>
                <w:rFonts w:ascii="Times New Roman" w:hAnsi="Times New Roman"/>
                <w:sz w:val="16"/>
                <w:szCs w:val="16"/>
              </w:rPr>
              <w:t>Физкультурно - оздоровительного  комплекс.»</w:t>
            </w:r>
          </w:p>
          <w:p w14:paraId="321EA61A" w14:textId="77777777" w:rsidR="001F609F" w:rsidRPr="005B3EA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CD6FDB3" w14:textId="77777777" w:rsidR="001F609F" w:rsidRPr="005B3EA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3ECF9617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lastRenderedPageBreak/>
              <w:t>ФБ</w:t>
            </w:r>
          </w:p>
          <w:p w14:paraId="3CBDD6EF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</w:tcPr>
          <w:p w14:paraId="59EB5BD9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52F898C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BBC810B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09AF8440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2D714B77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6E68E141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48967053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E6007C7" w14:textId="77777777" w:rsidR="001F609F" w:rsidRPr="004640F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5173F26" w14:textId="77777777" w:rsidR="001F609F" w:rsidRPr="004640F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75" w:type="pct"/>
            <w:vMerge w:val="restart"/>
          </w:tcPr>
          <w:p w14:paraId="77DE772F" w14:textId="77777777" w:rsidR="001F609F" w:rsidRPr="00592006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C8F32DF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9F64F7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9F103F0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30EE79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6395B19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616877F7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  <w:p w14:paraId="7FCF2D2C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A04E725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9246184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3BDCE15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397E041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Merge w:val="restart"/>
          </w:tcPr>
          <w:p w14:paraId="54831BA4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22" w:type="pct"/>
            <w:vMerge w:val="restart"/>
          </w:tcPr>
          <w:p w14:paraId="53BF4424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BA602CD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AC657A0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61C775C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 w:val="restart"/>
          </w:tcPr>
          <w:p w14:paraId="0D1BBCEC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gridSpan w:val="5"/>
            <w:vMerge w:val="restart"/>
            <w:tcBorders>
              <w:right w:val="single" w:sz="4" w:space="0" w:color="auto"/>
            </w:tcBorders>
          </w:tcPr>
          <w:p w14:paraId="7C2B5B8F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26647523" w14:textId="0471D79F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vMerge/>
          </w:tcPr>
          <w:p w14:paraId="76EE80AD" w14:textId="77777777" w:rsidR="001F609F" w:rsidRPr="00421D3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745A" w:rsidRPr="006A7DBC" w14:paraId="06229634" w14:textId="77777777" w:rsidTr="00DD745A">
        <w:tc>
          <w:tcPr>
            <w:tcW w:w="130" w:type="pct"/>
            <w:vMerge/>
            <w:shd w:val="clear" w:color="auto" w:fill="auto"/>
          </w:tcPr>
          <w:p w14:paraId="32299FD1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1E4E7CD" w14:textId="77777777" w:rsidR="001F609F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459D52E7" w14:textId="77777777" w:rsidR="001F609F" w:rsidRPr="00FB60ED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</w:tcPr>
          <w:p w14:paraId="3F8240EF" w14:textId="3E081AC1" w:rsidR="001F609F" w:rsidRPr="00FB60ED" w:rsidRDefault="000D2F1E" w:rsidP="00A71ACE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0301F994" w14:textId="77777777" w:rsidR="001F609F" w:rsidRPr="00FB60ED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DD053B1" w14:textId="77777777" w:rsidR="001F609F" w:rsidRPr="00FB60ED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C279E98" w14:textId="77777777" w:rsidR="001F609F" w:rsidRPr="00FB60ED" w:rsidRDefault="001F609F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56FC1059" w14:textId="77777777" w:rsidR="001F609F" w:rsidRPr="00FB60ED" w:rsidRDefault="001F609F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1F0C0C16" w14:textId="77777777" w:rsidR="001F609F" w:rsidRPr="00FB60ED" w:rsidRDefault="001F609F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2C387518" w14:textId="4080F074" w:rsidR="001F609F" w:rsidRPr="00FB60ED" w:rsidRDefault="000D2F1E" w:rsidP="000D2F1E">
            <w:pPr>
              <w:spacing w:after="0" w:line="240" w:lineRule="auto"/>
              <w:ind w:left="-113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CF0F00A" w14:textId="57B5955B" w:rsidR="001F609F" w:rsidRPr="003F2901" w:rsidRDefault="000D2F1E" w:rsidP="000D2F1E">
            <w:pPr>
              <w:spacing w:after="0" w:line="240" w:lineRule="auto"/>
              <w:ind w:left="-57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2356CB4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</w:p>
        </w:tc>
        <w:tc>
          <w:tcPr>
            <w:tcW w:w="175" w:type="pct"/>
            <w:vMerge/>
          </w:tcPr>
          <w:p w14:paraId="2697EA4B" w14:textId="77777777" w:rsidR="001F609F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D03FBDD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0CE2251B" w14:textId="77777777" w:rsidR="001F609F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AB62BCA" w14:textId="77777777" w:rsidR="001F609F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9BAB9F4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B7C89C1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3BD68DC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46C9F27" w14:textId="77777777" w:rsidR="001F609F" w:rsidRPr="006A7DBC" w:rsidRDefault="001F609F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D07543B" w14:textId="77777777" w:rsidTr="00DD745A">
        <w:tc>
          <w:tcPr>
            <w:tcW w:w="130" w:type="pct"/>
            <w:vMerge/>
            <w:shd w:val="clear" w:color="auto" w:fill="auto"/>
          </w:tcPr>
          <w:p w14:paraId="77E90641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1A1E2C0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7A84B265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</w:tcPr>
          <w:p w14:paraId="4FBCB3F1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15500A15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A9F7FD3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13F7A456" w14:textId="77777777" w:rsidR="001F609F" w:rsidRPr="00FB60ED" w:rsidRDefault="001F609F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1E683330" w14:textId="77777777" w:rsidR="001F609F" w:rsidRPr="00FB60ED" w:rsidRDefault="001F609F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1E8077E7" w14:textId="77777777" w:rsidR="001F609F" w:rsidRPr="00FB60ED" w:rsidRDefault="001F609F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4184ACFD" w14:textId="77777777" w:rsidR="001F609F" w:rsidRPr="00FB60ED" w:rsidRDefault="001F609F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9ED381C" w14:textId="77777777" w:rsidR="001F609F" w:rsidRPr="003F2901" w:rsidRDefault="001F609F" w:rsidP="00D378E0">
            <w:pPr>
              <w:spacing w:after="0" w:line="240" w:lineRule="auto"/>
              <w:ind w:left="-57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C8E479D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</w:p>
        </w:tc>
        <w:tc>
          <w:tcPr>
            <w:tcW w:w="175" w:type="pct"/>
            <w:vMerge/>
          </w:tcPr>
          <w:p w14:paraId="395E29C7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C7585AA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7395CACF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492515F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C489231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71D0BC2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105906E4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26A2482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5EC43C3" w14:textId="77777777" w:rsidTr="00DD745A">
        <w:tc>
          <w:tcPr>
            <w:tcW w:w="130" w:type="pct"/>
            <w:vMerge/>
            <w:shd w:val="clear" w:color="auto" w:fill="auto"/>
          </w:tcPr>
          <w:p w14:paraId="1D3766CD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716F9A9D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618B7890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Ист.</w:t>
            </w:r>
          </w:p>
          <w:p w14:paraId="3E9D0C25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не определен</w:t>
            </w:r>
          </w:p>
        </w:tc>
        <w:tc>
          <w:tcPr>
            <w:tcW w:w="329" w:type="pct"/>
            <w:shd w:val="clear" w:color="auto" w:fill="auto"/>
          </w:tcPr>
          <w:p w14:paraId="29E7CD7F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275" w:type="pct"/>
            <w:shd w:val="clear" w:color="auto" w:fill="auto"/>
          </w:tcPr>
          <w:p w14:paraId="3CC343C0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2A0AE296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EA3530E" w14:textId="77777777" w:rsidR="001F609F" w:rsidRPr="00FB60ED" w:rsidRDefault="001F609F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5AB633A0" w14:textId="77777777" w:rsidR="001F609F" w:rsidRPr="00FB60ED" w:rsidRDefault="001F609F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1AE75E90" w14:textId="77777777" w:rsidR="001F609F" w:rsidRPr="00FB60ED" w:rsidRDefault="001F609F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39238132" w14:textId="77777777" w:rsidR="001F609F" w:rsidRPr="00FB60ED" w:rsidRDefault="001F609F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22202E90" w14:textId="77777777" w:rsidR="001F609F" w:rsidRPr="003F2901" w:rsidRDefault="001F609F" w:rsidP="00D378E0">
            <w:pPr>
              <w:spacing w:after="0" w:line="240" w:lineRule="auto"/>
              <w:ind w:left="-57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7A70428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</w:p>
        </w:tc>
        <w:tc>
          <w:tcPr>
            <w:tcW w:w="175" w:type="pct"/>
            <w:vMerge/>
          </w:tcPr>
          <w:p w14:paraId="6D57550F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A671B2E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708AA1EE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17308B9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5224BFF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FCA1E40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7F741F5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3AA437F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C58D11B" w14:textId="77777777" w:rsidTr="00DD745A">
        <w:trPr>
          <w:trHeight w:val="251"/>
        </w:trPr>
        <w:tc>
          <w:tcPr>
            <w:tcW w:w="130" w:type="pct"/>
            <w:vMerge/>
            <w:shd w:val="clear" w:color="auto" w:fill="auto"/>
          </w:tcPr>
          <w:p w14:paraId="03F08DE0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E7F6B92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394E856C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</w:tcPr>
          <w:p w14:paraId="146161B8" w14:textId="03EFD355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6EE8F61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8FF7DA4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C83CABB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27052CB8" w14:textId="77777777" w:rsidR="001F609F" w:rsidRPr="00FB60ED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0C915EF2" w14:textId="77777777" w:rsidR="001F609F" w:rsidRPr="00FB60ED" w:rsidRDefault="001F609F" w:rsidP="00A71ACE">
            <w:pPr>
              <w:spacing w:after="0" w:line="240" w:lineRule="auto"/>
              <w:ind w:left="-113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3FF4240F" w14:textId="256B0889" w:rsidR="001F609F" w:rsidRPr="00FB60ED" w:rsidRDefault="001F609F" w:rsidP="00D378E0">
            <w:pPr>
              <w:spacing w:after="0" w:line="240" w:lineRule="auto"/>
              <w:ind w:left="-113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4182B7E" w14:textId="016C8ABF" w:rsidR="001F609F" w:rsidRPr="00FB60ED" w:rsidRDefault="000D2F1E" w:rsidP="000D2F1E">
            <w:pPr>
              <w:spacing w:after="0" w:line="240" w:lineRule="auto"/>
              <w:ind w:left="-57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E4944A8" w14:textId="77777777" w:rsidR="001F609F" w:rsidRPr="00957584" w:rsidRDefault="001F609F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BDBD099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ADE6942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6178BD20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FFC5EA5" w14:textId="77777777" w:rsidR="001F609F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FC7E0F8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20E5BD6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BE62777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784CA7C" w14:textId="77777777" w:rsidR="001F609F" w:rsidRPr="006A7DBC" w:rsidRDefault="001F609F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898CAF4" w14:textId="77777777" w:rsidTr="00DD745A">
        <w:tc>
          <w:tcPr>
            <w:tcW w:w="130" w:type="pct"/>
            <w:vMerge w:val="restart"/>
            <w:shd w:val="clear" w:color="auto" w:fill="auto"/>
          </w:tcPr>
          <w:p w14:paraId="765B05BF" w14:textId="379AE52A" w:rsidR="00F21964" w:rsidRPr="006A7DBC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1CF863DB" w14:textId="77777777" w:rsidR="00F21964" w:rsidRDefault="00F21964" w:rsidP="001F3A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</w:t>
            </w:r>
          </w:p>
          <w:p w14:paraId="001B7898" w14:textId="77777777" w:rsidR="00F21964" w:rsidRPr="005B3EAC" w:rsidRDefault="00F21964" w:rsidP="001F3A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Проектирование Культурно-досугового центра «Маяк»</w:t>
            </w:r>
          </w:p>
        </w:tc>
        <w:tc>
          <w:tcPr>
            <w:tcW w:w="232" w:type="pct"/>
            <w:shd w:val="clear" w:color="auto" w:fill="auto"/>
          </w:tcPr>
          <w:p w14:paraId="38EDFCE4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  <w:p w14:paraId="1D0B8DF9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</w:tcPr>
          <w:p w14:paraId="5F5254D5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48D653D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F71CAA5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B7814F3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48C8959A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5220215E" w14:textId="77777777" w:rsidR="00F21964" w:rsidRPr="00FB60ED" w:rsidRDefault="00F21964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35ACE69F" w14:textId="77777777" w:rsidR="00F21964" w:rsidRPr="00FB60ED" w:rsidRDefault="00F21964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5182293" w14:textId="77777777" w:rsidR="00F21964" w:rsidRPr="00FB60ED" w:rsidRDefault="00F21964" w:rsidP="002A3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9F33FD0" w14:textId="77777777" w:rsidR="00F21964" w:rsidRPr="00957584" w:rsidRDefault="00F21964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 w:val="restart"/>
          </w:tcPr>
          <w:p w14:paraId="13E3E34F" w14:textId="77777777" w:rsidR="00F21964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289411E3" w14:textId="77777777" w:rsidR="00F21964" w:rsidRPr="006A7DBC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 w:val="restart"/>
          </w:tcPr>
          <w:p w14:paraId="537EF02E" w14:textId="77777777" w:rsidR="00F21964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</w:tcPr>
          <w:p w14:paraId="47D0EFD3" w14:textId="77777777" w:rsidR="00F21964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358D46B2" w14:textId="77777777" w:rsidR="00F21964" w:rsidRPr="006A7DBC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 w:val="restart"/>
            <w:tcBorders>
              <w:right w:val="single" w:sz="4" w:space="0" w:color="auto"/>
            </w:tcBorders>
          </w:tcPr>
          <w:p w14:paraId="07DDFABA" w14:textId="77777777" w:rsidR="00F21964" w:rsidRPr="006A7DBC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69E85FCD" w14:textId="77777777" w:rsidR="00F21964" w:rsidRPr="006A7DBC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12B01816" w14:textId="77777777" w:rsidR="00F21964" w:rsidRPr="006A7DBC" w:rsidRDefault="00F21964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87B886F" w14:textId="77777777" w:rsidTr="00DD745A">
        <w:tc>
          <w:tcPr>
            <w:tcW w:w="130" w:type="pct"/>
            <w:vMerge/>
            <w:shd w:val="clear" w:color="auto" w:fill="auto"/>
          </w:tcPr>
          <w:p w14:paraId="68AEA6A4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F3BBDAB" w14:textId="77777777" w:rsidR="00F21964" w:rsidRPr="005B3EA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01E805AB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</w:tcPr>
          <w:p w14:paraId="3D2E1B9B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 xml:space="preserve"> 0</w:t>
            </w:r>
          </w:p>
        </w:tc>
        <w:tc>
          <w:tcPr>
            <w:tcW w:w="275" w:type="pct"/>
            <w:shd w:val="clear" w:color="auto" w:fill="auto"/>
          </w:tcPr>
          <w:p w14:paraId="2CE5E2C7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0A39B221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2735A8D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7E65C6C2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21870421" w14:textId="77777777" w:rsidR="00F21964" w:rsidRPr="00FB60ED" w:rsidRDefault="00F21964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53B61F02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CD07256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3BF0238" w14:textId="77777777" w:rsidR="00F21964" w:rsidRPr="00957584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1C4E1EE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91C3B28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0B164341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01EC04B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6C3F97A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7469D75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B1346B4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D8C3FE1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7A0B5E5" w14:textId="77777777" w:rsidTr="00DD745A">
        <w:tc>
          <w:tcPr>
            <w:tcW w:w="130" w:type="pct"/>
            <w:vMerge/>
            <w:shd w:val="clear" w:color="auto" w:fill="auto"/>
          </w:tcPr>
          <w:p w14:paraId="762DE12A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923F61A" w14:textId="77777777" w:rsidR="00F21964" w:rsidRPr="005B3EA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53A5285F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</w:tcPr>
          <w:p w14:paraId="020AB80E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2 463,7</w:t>
            </w:r>
          </w:p>
        </w:tc>
        <w:tc>
          <w:tcPr>
            <w:tcW w:w="275" w:type="pct"/>
            <w:shd w:val="clear" w:color="auto" w:fill="auto"/>
          </w:tcPr>
          <w:p w14:paraId="7043A801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E913409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53862FFC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2 463,7</w:t>
            </w:r>
          </w:p>
        </w:tc>
        <w:tc>
          <w:tcPr>
            <w:tcW w:w="288" w:type="pct"/>
            <w:gridSpan w:val="2"/>
          </w:tcPr>
          <w:p w14:paraId="5DEBB3FB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3664916E" w14:textId="77777777" w:rsidR="00F21964" w:rsidRPr="00FB60ED" w:rsidRDefault="00F21964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4B2BFC5B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717D0F44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5BF863B" w14:textId="77777777" w:rsidR="00F21964" w:rsidRPr="00957584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7F8D803D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27D9932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576B08E0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0406100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0D61EDC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16A99F1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1A078FC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44E36FF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85BA61D" w14:textId="77777777" w:rsidTr="00DD745A">
        <w:trPr>
          <w:trHeight w:val="767"/>
        </w:trPr>
        <w:tc>
          <w:tcPr>
            <w:tcW w:w="130" w:type="pct"/>
            <w:vMerge/>
            <w:shd w:val="clear" w:color="auto" w:fill="auto"/>
          </w:tcPr>
          <w:p w14:paraId="5B6EE330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80E8FD7" w14:textId="77777777" w:rsidR="00F21964" w:rsidRPr="005B3EA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71B0F80E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Ист.</w:t>
            </w:r>
          </w:p>
          <w:p w14:paraId="2D291FD5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не определен</w:t>
            </w:r>
          </w:p>
        </w:tc>
        <w:tc>
          <w:tcPr>
            <w:tcW w:w="329" w:type="pct"/>
            <w:shd w:val="clear" w:color="auto" w:fill="auto"/>
          </w:tcPr>
          <w:p w14:paraId="1DB6F3D7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0EB54132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5A92D695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4E3EED8A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</w:tcPr>
          <w:p w14:paraId="5F2BB80C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2B409A4C" w14:textId="77777777" w:rsidR="00F21964" w:rsidRPr="00FB60ED" w:rsidRDefault="00F21964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686C2BB3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8D566EB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DDA06A2" w14:textId="77777777" w:rsidR="00F21964" w:rsidRPr="00957584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03D56B5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C344023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4B8D4526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5A292C2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8E4C8AF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BF3C1DC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160D80F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B4D87B3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4493453" w14:textId="77777777" w:rsidTr="00DD745A">
        <w:trPr>
          <w:trHeight w:val="390"/>
        </w:trPr>
        <w:tc>
          <w:tcPr>
            <w:tcW w:w="130" w:type="pct"/>
            <w:vMerge/>
            <w:shd w:val="clear" w:color="auto" w:fill="auto"/>
          </w:tcPr>
          <w:p w14:paraId="3F004FF9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A08C818" w14:textId="77777777" w:rsidR="00F21964" w:rsidRPr="005B3EA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</w:tcPr>
          <w:p w14:paraId="0DF102E2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</w:tcPr>
          <w:p w14:paraId="72085A7C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2463,7</w:t>
            </w:r>
          </w:p>
        </w:tc>
        <w:tc>
          <w:tcPr>
            <w:tcW w:w="275" w:type="pct"/>
            <w:shd w:val="clear" w:color="auto" w:fill="auto"/>
          </w:tcPr>
          <w:p w14:paraId="458444B4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E4C7864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56B38DB6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2463,7</w:t>
            </w:r>
          </w:p>
        </w:tc>
        <w:tc>
          <w:tcPr>
            <w:tcW w:w="288" w:type="pct"/>
            <w:gridSpan w:val="2"/>
          </w:tcPr>
          <w:p w14:paraId="415062D9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43ECEF9B" w14:textId="77777777" w:rsidR="00F21964" w:rsidRPr="00FB60ED" w:rsidRDefault="00F21964" w:rsidP="00A71ACE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73B0DFCD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6386BB26" w14:textId="77777777" w:rsidR="00F21964" w:rsidRPr="00FB60ED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2C68E6D" w14:textId="77777777" w:rsidR="00F21964" w:rsidRPr="00957584" w:rsidRDefault="00F21964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652BB78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EEEDC8F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6C903E5A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4B4EBD1" w14:textId="77777777" w:rsidR="00F21964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BC7AB22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5FD1B16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A04C567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415D2EB" w14:textId="77777777" w:rsidR="00F21964" w:rsidRPr="006A7DBC" w:rsidRDefault="00F21964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B61D551" w14:textId="77777777" w:rsidTr="00DD745A">
        <w:trPr>
          <w:trHeight w:val="516"/>
        </w:trPr>
        <w:tc>
          <w:tcPr>
            <w:tcW w:w="130" w:type="pct"/>
            <w:vMerge w:val="restart"/>
            <w:shd w:val="clear" w:color="auto" w:fill="auto"/>
          </w:tcPr>
          <w:p w14:paraId="27691B69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064D5B06" w14:textId="77777777" w:rsidR="00FB60ED" w:rsidRPr="007F65E2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F65E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 по задаче 1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99A6B" w14:textId="77777777" w:rsidR="00FB60ED" w:rsidRPr="00FB60ED" w:rsidRDefault="00FB60ED" w:rsidP="00FB60ED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</w:tcPr>
          <w:p w14:paraId="6595DF46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14:paraId="41A3698E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14:paraId="3515405B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14:paraId="0B52BFC0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  <w:tcBorders>
              <w:bottom w:val="single" w:sz="4" w:space="0" w:color="auto"/>
            </w:tcBorders>
          </w:tcPr>
          <w:p w14:paraId="0092D051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1B4E634F" w14:textId="77777777" w:rsidR="00FB60ED" w:rsidRPr="00FB60ED" w:rsidRDefault="00FB60ED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</w:tcPr>
          <w:p w14:paraId="294483CD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</w:tcPr>
          <w:p w14:paraId="448113FF" w14:textId="6E6AC78D" w:rsidR="00FB60ED" w:rsidRPr="00FB60ED" w:rsidRDefault="000D2F1E" w:rsidP="000D2F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26E8E888" w14:textId="77777777" w:rsidR="00FB60ED" w:rsidRPr="00957584" w:rsidRDefault="00FB60ED" w:rsidP="00FB60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 w:val="restart"/>
          </w:tcPr>
          <w:p w14:paraId="502D5EC1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7798F88A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 w:val="restart"/>
          </w:tcPr>
          <w:p w14:paraId="4283AB96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</w:tcPr>
          <w:p w14:paraId="505A713C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38B6D92C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 w:val="restart"/>
            <w:tcBorders>
              <w:right w:val="single" w:sz="4" w:space="0" w:color="auto"/>
            </w:tcBorders>
          </w:tcPr>
          <w:p w14:paraId="59B646AC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40C21E95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721C1BC2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A9B2FAB" w14:textId="77777777" w:rsidTr="00DD745A">
        <w:trPr>
          <w:trHeight w:val="230"/>
        </w:trPr>
        <w:tc>
          <w:tcPr>
            <w:tcW w:w="130" w:type="pct"/>
            <w:vMerge/>
            <w:shd w:val="clear" w:color="auto" w:fill="auto"/>
          </w:tcPr>
          <w:p w14:paraId="3341575F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6CC1B445" w14:textId="77777777" w:rsidR="00FB60ED" w:rsidRPr="005B3EA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DB652" w14:textId="77777777" w:rsidR="00FB60ED" w:rsidRPr="00FB60ED" w:rsidRDefault="00FB60ED" w:rsidP="00FB60ED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8605A" w14:textId="7434C280" w:rsidR="00FB60ED" w:rsidRDefault="00FB60ED" w:rsidP="000D2F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51A23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88876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7BEE1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62976D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5A581AB2" w14:textId="77777777" w:rsidR="00FB60ED" w:rsidRPr="00FB60ED" w:rsidRDefault="00FB60ED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004D" w14:textId="55E27945" w:rsidR="00FB60ED" w:rsidRPr="003C4132" w:rsidRDefault="00FB60ED" w:rsidP="000D2F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3C413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93116" w14:textId="657160D3" w:rsidR="00FB60ED" w:rsidRPr="003C4132" w:rsidRDefault="00FB60ED" w:rsidP="000D2F1E">
            <w:pPr>
              <w:spacing w:after="0" w:line="240" w:lineRule="auto"/>
              <w:ind w:left="-57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3C413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80CEBCB" w14:textId="77777777" w:rsidR="00FB60ED" w:rsidRPr="00957584" w:rsidRDefault="00FB60ED" w:rsidP="00FB60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72BE7EAB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10E619B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6FC337F8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F471BEE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6075699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291FCF4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5A20085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2FACD1B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716FA01" w14:textId="77777777" w:rsidTr="00DD745A">
        <w:trPr>
          <w:trHeight w:val="79"/>
        </w:trPr>
        <w:tc>
          <w:tcPr>
            <w:tcW w:w="130" w:type="pct"/>
            <w:vMerge/>
            <w:shd w:val="clear" w:color="auto" w:fill="auto"/>
          </w:tcPr>
          <w:p w14:paraId="6E808910" w14:textId="77777777" w:rsidR="00A71ACE" w:rsidRPr="006A7DB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41711C3" w14:textId="77777777" w:rsidR="00A71ACE" w:rsidRPr="005B3EA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155DC" w14:textId="77777777" w:rsidR="00A71ACE" w:rsidRPr="00FB60ED" w:rsidRDefault="00A71ACE" w:rsidP="00A71AC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7A199" w14:textId="06317C5F" w:rsidR="00A71ACE" w:rsidRDefault="00A27092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25474,6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9F7221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A2618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7500,0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432D9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9958,4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DF774A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7997,5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35F01E29" w14:textId="67F335DD" w:rsidR="00A71ACE" w:rsidRPr="00FB60ED" w:rsidRDefault="00DB41E2" w:rsidP="00A71A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  <w:r w:rsidR="00A71ACE">
              <w:rPr>
                <w:rFonts w:ascii="Times New Roman" w:hAnsi="Times New Roman"/>
                <w:sz w:val="16"/>
                <w:szCs w:val="16"/>
              </w:rPr>
              <w:t>,</w:t>
            </w:r>
            <w:r w:rsidR="00A71ACE"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E149" w14:textId="77777777" w:rsidR="00A71ACE" w:rsidRPr="00FB60ED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C97EB" w14:textId="77777777" w:rsidR="00A71ACE" w:rsidRPr="00FB60ED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68CE983" w14:textId="77777777" w:rsidR="00A71ACE" w:rsidRPr="00957584" w:rsidRDefault="00A71ACE" w:rsidP="00A71AC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6E729F2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D40FD36" w14:textId="77777777" w:rsidR="00A71ACE" w:rsidRPr="006A7DB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313EC15B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F8C9780" w14:textId="77777777" w:rsidR="00A71ACE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F9CE25D" w14:textId="77777777" w:rsidR="00A71ACE" w:rsidRPr="006A7DB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0A4F3F6" w14:textId="77777777" w:rsidR="00A71ACE" w:rsidRPr="006A7DB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32FE69A" w14:textId="77777777" w:rsidR="00A71ACE" w:rsidRPr="006A7DB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FAE91AB" w14:textId="77777777" w:rsidR="00A71ACE" w:rsidRPr="006A7DBC" w:rsidRDefault="00A71ACE" w:rsidP="00A71A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0279CD6" w14:textId="77777777" w:rsidTr="00DD745A">
        <w:trPr>
          <w:trHeight w:val="644"/>
        </w:trPr>
        <w:tc>
          <w:tcPr>
            <w:tcW w:w="130" w:type="pct"/>
            <w:vMerge/>
            <w:shd w:val="clear" w:color="auto" w:fill="auto"/>
          </w:tcPr>
          <w:p w14:paraId="0781CAA3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94793A1" w14:textId="77777777" w:rsidR="00FB60ED" w:rsidRPr="005B3EA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auto"/>
          </w:tcPr>
          <w:p w14:paraId="69F734BE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Ист.</w:t>
            </w:r>
          </w:p>
          <w:p w14:paraId="4BAF5223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неопределен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EDEE2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95999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EFFB8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53E70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792D9E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0AD80BED" w14:textId="77777777" w:rsidR="00FB60ED" w:rsidRPr="00FB60ED" w:rsidRDefault="00FB60ED" w:rsidP="00A71A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2A96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48BC4" w14:textId="77777777" w:rsidR="00FB60ED" w:rsidRPr="00FB60ED" w:rsidRDefault="00FB60ED" w:rsidP="00FB60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132BEC9" w14:textId="77777777" w:rsidR="00FB60ED" w:rsidRPr="00957584" w:rsidRDefault="00FB60ED" w:rsidP="00FB60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2CE0407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47D66AC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19D89E11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634B3E4" w14:textId="77777777" w:rsidR="00FB60ED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EE5F0C4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6527F38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05E77664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BB59526" w14:textId="77777777" w:rsidR="00FB60ED" w:rsidRPr="006A7DBC" w:rsidRDefault="00FB60ED" w:rsidP="00FB6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6272328" w14:textId="77777777" w:rsidTr="00DD745A">
        <w:trPr>
          <w:trHeight w:val="135"/>
        </w:trPr>
        <w:tc>
          <w:tcPr>
            <w:tcW w:w="130" w:type="pct"/>
            <w:vMerge/>
            <w:shd w:val="clear" w:color="auto" w:fill="auto"/>
          </w:tcPr>
          <w:p w14:paraId="2AB882E7" w14:textId="77777777" w:rsidR="00840ABC" w:rsidRPr="006A7D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382A480" w14:textId="77777777" w:rsidR="00840ABC" w:rsidRPr="005B3EA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45ED680A" w14:textId="77777777" w:rsidR="00840ABC" w:rsidRPr="00FB60ED" w:rsidRDefault="00FB60ED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D218C" w14:textId="5CB23AEC" w:rsidR="001C1923" w:rsidRPr="00FB60ED" w:rsidRDefault="00A27092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25474,6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BCD080" w14:textId="77777777" w:rsidR="00840ABC" w:rsidRPr="00FB60ED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793C5" w14:textId="77777777" w:rsidR="00840ABC" w:rsidRPr="00FB60ED" w:rsidRDefault="005263EB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7500</w:t>
            </w:r>
            <w:r w:rsidR="00C35CBA" w:rsidRPr="00FB60ED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CBB2B" w14:textId="77777777" w:rsidR="00840ABC" w:rsidRPr="00FB60ED" w:rsidRDefault="005263EB" w:rsidP="008A39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9958,4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528DB" w14:textId="77777777" w:rsidR="00840ABC" w:rsidRPr="00FB60ED" w:rsidRDefault="005263EB" w:rsidP="001F3A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7997,5</w:t>
            </w:r>
          </w:p>
        </w:tc>
        <w:tc>
          <w:tcPr>
            <w:tcW w:w="240" w:type="pct"/>
            <w:tcBorders>
              <w:top w:val="single" w:sz="4" w:space="0" w:color="auto"/>
            </w:tcBorders>
          </w:tcPr>
          <w:p w14:paraId="05AD10EF" w14:textId="6EFB3091" w:rsidR="00840ABC" w:rsidRPr="00A71ACE" w:rsidRDefault="00DB41E2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19</w:t>
            </w:r>
            <w:r w:rsidR="00A71ACE" w:rsidRPr="00A71ACE">
              <w:rPr>
                <w:rFonts w:ascii="Times New Roman" w:eastAsia="Calibri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</w:tcPr>
          <w:p w14:paraId="5B6F5D37" w14:textId="4EDD825E" w:rsidR="00840ABC" w:rsidRPr="00FB60ED" w:rsidRDefault="000D2F1E" w:rsidP="000D2F1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</w:tcPr>
          <w:p w14:paraId="5A57F041" w14:textId="5AD85678" w:rsidR="00840ABC" w:rsidRPr="00FB60ED" w:rsidRDefault="003C4132" w:rsidP="000D2F1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eastAsia="Calibri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AA8CF51" w14:textId="77777777" w:rsidR="00840ABC" w:rsidRPr="00957584" w:rsidRDefault="00840ABC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926513C" w14:textId="77777777" w:rsidR="00840A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E07398D" w14:textId="77777777" w:rsidR="00840ABC" w:rsidRPr="006A7D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</w:tcPr>
          <w:p w14:paraId="46378607" w14:textId="77777777" w:rsidR="00840A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B1D9009" w14:textId="77777777" w:rsidR="00840A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82B8CC7" w14:textId="77777777" w:rsidR="00840ABC" w:rsidRPr="006A7D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9C46A29" w14:textId="77777777" w:rsidR="00840ABC" w:rsidRPr="006A7D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F2985C1" w14:textId="77777777" w:rsidR="00840ABC" w:rsidRPr="006A7D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6FD154E" w14:textId="77777777" w:rsidR="00840ABC" w:rsidRPr="006A7DBC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ABC" w:rsidRPr="006A7DBC" w14:paraId="1FDDB5C9" w14:textId="77777777" w:rsidTr="00DD745A">
        <w:tc>
          <w:tcPr>
            <w:tcW w:w="5000" w:type="pct"/>
            <w:gridSpan w:val="30"/>
          </w:tcPr>
          <w:p w14:paraId="667C9CDB" w14:textId="77777777" w:rsidR="00840ABC" w:rsidRPr="00957584" w:rsidRDefault="00840ABC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75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2 программы</w:t>
            </w:r>
          </w:p>
          <w:p w14:paraId="559A69E7" w14:textId="77777777" w:rsidR="00840ABC" w:rsidRPr="00957584" w:rsidRDefault="00840ABC" w:rsidP="001F28D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92006">
              <w:rPr>
                <w:rFonts w:ascii="Times New Roman" w:hAnsi="Times New Roman"/>
                <w:color w:val="000000"/>
                <w:sz w:val="24"/>
                <w:szCs w:val="24"/>
              </w:rPr>
              <w:t>Перевод  на  газовое  отопление муниципальные дошкольные образовательные учреждения</w:t>
            </w:r>
            <w:r w:rsidRPr="00FA111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DD745A" w:rsidRPr="006A7DBC" w14:paraId="4CD15829" w14:textId="77777777" w:rsidTr="00DD745A">
        <w:tc>
          <w:tcPr>
            <w:tcW w:w="130" w:type="pct"/>
            <w:vMerge w:val="restart"/>
            <w:shd w:val="clear" w:color="auto" w:fill="auto"/>
          </w:tcPr>
          <w:p w14:paraId="1793A4F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162C02AE" w14:textId="77777777" w:rsidR="00F21964" w:rsidRPr="008D669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D6692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Мероприятия 1. </w:t>
            </w:r>
          </w:p>
          <w:p w14:paraId="316F7F1D" w14:textId="77777777" w:rsidR="00F21964" w:rsidRPr="008D669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</w:t>
            </w:r>
            <w:r w:rsidRPr="008D6692">
              <w:rPr>
                <w:rFonts w:ascii="Times New Roman" w:hAnsi="Times New Roman"/>
                <w:sz w:val="16"/>
                <w:szCs w:val="16"/>
              </w:rPr>
              <w:t xml:space="preserve">блочно-модульной котельной для теплоснабжения объектов:МДОУ детскийсад№1 </w:t>
            </w:r>
            <w:r>
              <w:rPr>
                <w:rFonts w:ascii="Times New Roman" w:hAnsi="Times New Roman"/>
                <w:sz w:val="16"/>
                <w:szCs w:val="16"/>
              </w:rPr>
              <w:t>«М</w:t>
            </w:r>
            <w:r w:rsidRPr="008D6692">
              <w:rPr>
                <w:rFonts w:ascii="Times New Roman" w:hAnsi="Times New Roman"/>
                <w:sz w:val="16"/>
                <w:szCs w:val="16"/>
              </w:rPr>
              <w:t xml:space="preserve">едвежонок» ул.Советская,104, МДОУ детский сад №7 «Петушок» ул.Ил. Тараканова,23, МОУ СОШ №1 ул.Советская, </w:t>
            </w:r>
            <w:smartTag w:uri="urn:schemas-microsoft-com:office:smarttags" w:element="metricconverter">
              <w:smartTagPr>
                <w:attr w:name="ProductID" w:val="108 г"/>
              </w:smartTagPr>
              <w:r w:rsidRPr="008D6692">
                <w:rPr>
                  <w:rFonts w:ascii="Times New Roman" w:hAnsi="Times New Roman"/>
                  <w:sz w:val="16"/>
                  <w:szCs w:val="16"/>
                </w:rPr>
                <w:t>108 г</w:t>
              </w:r>
            </w:smartTag>
            <w:r w:rsidRPr="008D6692">
              <w:rPr>
                <w:rFonts w:ascii="Times New Roman" w:hAnsi="Times New Roman"/>
                <w:sz w:val="16"/>
                <w:szCs w:val="16"/>
              </w:rPr>
              <w:t xml:space="preserve">.Юрюзань, </w:t>
            </w:r>
            <w:r w:rsidRPr="008D6692">
              <w:rPr>
                <w:rFonts w:ascii="Times New Roman" w:hAnsi="Times New Roman"/>
                <w:sz w:val="16"/>
                <w:szCs w:val="16"/>
              </w:rPr>
              <w:lastRenderedPageBreak/>
              <w:t>Челябинская  область (проектир</w:t>
            </w:r>
            <w:r>
              <w:rPr>
                <w:rFonts w:ascii="Times New Roman" w:hAnsi="Times New Roman"/>
                <w:sz w:val="16"/>
                <w:szCs w:val="16"/>
              </w:rPr>
              <w:t>ование строительство инженерных</w:t>
            </w:r>
            <w:r w:rsidRPr="008D6692">
              <w:rPr>
                <w:rFonts w:ascii="Times New Roman" w:hAnsi="Times New Roman"/>
                <w:sz w:val="16"/>
                <w:szCs w:val="16"/>
              </w:rPr>
              <w:t>сетей тепло</w:t>
            </w:r>
            <w:r>
              <w:rPr>
                <w:rFonts w:ascii="Times New Roman" w:hAnsi="Times New Roman"/>
                <w:sz w:val="16"/>
                <w:szCs w:val="16"/>
              </w:rPr>
              <w:t>снабжения,газоснаб</w:t>
            </w:r>
            <w:r w:rsidRPr="008D669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во</w:t>
            </w:r>
            <w:r w:rsidRPr="008D6692">
              <w:rPr>
                <w:rFonts w:ascii="Times New Roman" w:hAnsi="Times New Roman"/>
                <w:sz w:val="16"/>
                <w:szCs w:val="16"/>
              </w:rPr>
              <w:t>доснабжения).</w:t>
            </w:r>
          </w:p>
        </w:tc>
        <w:tc>
          <w:tcPr>
            <w:tcW w:w="232" w:type="pct"/>
            <w:shd w:val="clear" w:color="auto" w:fill="auto"/>
          </w:tcPr>
          <w:p w14:paraId="1D6C5454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ФБ</w:t>
            </w:r>
          </w:p>
        </w:tc>
        <w:tc>
          <w:tcPr>
            <w:tcW w:w="329" w:type="pct"/>
            <w:shd w:val="clear" w:color="auto" w:fill="auto"/>
          </w:tcPr>
          <w:p w14:paraId="5FEBD75B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5B1AAC7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3BF183A3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3B53DB0F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14:paraId="1B0795EF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14:paraId="0D0FB03E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2DE8F9C4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5DC2935E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0C9C5BB6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eastAsia="Calibri" w:hAnsi="Times New Roman"/>
                <w:i/>
                <w:sz w:val="16"/>
                <w:szCs w:val="16"/>
              </w:rPr>
              <w:t xml:space="preserve">Обеспечение  температурного  режима внутреннего  воздуха в детских дошколь-ных </w:t>
            </w:r>
            <w:r w:rsidRPr="00B3307D">
              <w:rPr>
                <w:rFonts w:ascii="Times New Roman" w:eastAsia="Calibri" w:hAnsi="Times New Roman"/>
                <w:i/>
                <w:sz w:val="16"/>
                <w:szCs w:val="16"/>
              </w:rPr>
              <w:lastRenderedPageBreak/>
              <w:t>учреждениях / С.</w:t>
            </w:r>
          </w:p>
        </w:tc>
        <w:tc>
          <w:tcPr>
            <w:tcW w:w="175" w:type="pct"/>
            <w:vMerge w:val="restart"/>
          </w:tcPr>
          <w:p w14:paraId="6577116F" w14:textId="77777777" w:rsidR="00F21964" w:rsidRPr="00F6473A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14-16</w:t>
            </w:r>
          </w:p>
        </w:tc>
        <w:tc>
          <w:tcPr>
            <w:tcW w:w="175" w:type="pct"/>
            <w:vMerge w:val="restart"/>
          </w:tcPr>
          <w:p w14:paraId="23E4B1A2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14-16</w:t>
            </w:r>
          </w:p>
        </w:tc>
        <w:tc>
          <w:tcPr>
            <w:tcW w:w="176" w:type="pct"/>
            <w:vMerge w:val="restart"/>
          </w:tcPr>
          <w:p w14:paraId="177F5352" w14:textId="77777777" w:rsidR="00F21964" w:rsidRPr="00F6473A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14-16</w:t>
            </w:r>
          </w:p>
        </w:tc>
        <w:tc>
          <w:tcPr>
            <w:tcW w:w="222" w:type="pct"/>
            <w:vMerge w:val="restart"/>
          </w:tcPr>
          <w:p w14:paraId="0AAC1E80" w14:textId="77777777" w:rsidR="00F21964" w:rsidRPr="00F6473A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22-26С</w:t>
            </w:r>
          </w:p>
        </w:tc>
        <w:tc>
          <w:tcPr>
            <w:tcW w:w="183" w:type="pct"/>
            <w:vMerge w:val="restart"/>
          </w:tcPr>
          <w:p w14:paraId="081AC05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22-26С</w:t>
            </w:r>
          </w:p>
        </w:tc>
        <w:tc>
          <w:tcPr>
            <w:tcW w:w="181" w:type="pct"/>
            <w:gridSpan w:val="4"/>
            <w:vMerge w:val="restart"/>
            <w:tcBorders>
              <w:right w:val="single" w:sz="4" w:space="0" w:color="auto"/>
            </w:tcBorders>
          </w:tcPr>
          <w:p w14:paraId="055160B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22-26С</w:t>
            </w:r>
          </w:p>
        </w:tc>
        <w:tc>
          <w:tcPr>
            <w:tcW w:w="237" w:type="pct"/>
            <w:gridSpan w:val="5"/>
            <w:vMerge w:val="restart"/>
            <w:tcBorders>
              <w:left w:val="single" w:sz="4" w:space="0" w:color="auto"/>
            </w:tcBorders>
          </w:tcPr>
          <w:p w14:paraId="1DF6F15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22-26С</w:t>
            </w:r>
          </w:p>
        </w:tc>
        <w:tc>
          <w:tcPr>
            <w:tcW w:w="248" w:type="pct"/>
            <w:gridSpan w:val="2"/>
            <w:vMerge w:val="restart"/>
          </w:tcPr>
          <w:p w14:paraId="25947ECD" w14:textId="77777777" w:rsidR="00F21964" w:rsidRPr="00AF2C28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C28">
              <w:rPr>
                <w:rFonts w:ascii="Times New Roman" w:hAnsi="Times New Roman"/>
                <w:sz w:val="20"/>
                <w:szCs w:val="20"/>
              </w:rPr>
              <w:t xml:space="preserve">Управление коммунального хозяйства, транспорта и </w:t>
            </w:r>
            <w:r w:rsidRPr="00AF2C28">
              <w:rPr>
                <w:rFonts w:ascii="Times New Roman" w:hAnsi="Times New Roman"/>
                <w:sz w:val="20"/>
                <w:szCs w:val="20"/>
              </w:rPr>
              <w:lastRenderedPageBreak/>
              <w:t>связи Катав-Ивановского муниципального района</w:t>
            </w:r>
          </w:p>
        </w:tc>
      </w:tr>
      <w:tr w:rsidR="00DD745A" w:rsidRPr="006A7DBC" w14:paraId="6AA9D8CB" w14:textId="77777777" w:rsidTr="00DD745A">
        <w:tc>
          <w:tcPr>
            <w:tcW w:w="130" w:type="pct"/>
            <w:vMerge/>
            <w:shd w:val="clear" w:color="auto" w:fill="auto"/>
          </w:tcPr>
          <w:p w14:paraId="163006F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B891FE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6699D4C1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</w:tcPr>
          <w:p w14:paraId="3683E946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7D98F140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6F6C27BF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233DC233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14:paraId="134FE317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14:paraId="7AC7A48C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58007BBB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25978BED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1DFD884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3821C7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18BCDC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B61905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8EA9BF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B6D339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gridSpan w:val="4"/>
            <w:vMerge/>
            <w:tcBorders>
              <w:right w:val="single" w:sz="4" w:space="0" w:color="auto"/>
            </w:tcBorders>
          </w:tcPr>
          <w:p w14:paraId="1760BC7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pct"/>
            <w:gridSpan w:val="5"/>
            <w:vMerge/>
            <w:tcBorders>
              <w:left w:val="single" w:sz="4" w:space="0" w:color="auto"/>
            </w:tcBorders>
          </w:tcPr>
          <w:p w14:paraId="752AD2D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6E718A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7431184" w14:textId="77777777" w:rsidTr="00DD745A">
        <w:tc>
          <w:tcPr>
            <w:tcW w:w="130" w:type="pct"/>
            <w:vMerge/>
            <w:shd w:val="clear" w:color="auto" w:fill="auto"/>
          </w:tcPr>
          <w:p w14:paraId="10EED5F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5922B2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438D941D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</w:tcPr>
          <w:p w14:paraId="2977F16E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1 640,0</w:t>
            </w:r>
          </w:p>
        </w:tc>
        <w:tc>
          <w:tcPr>
            <w:tcW w:w="275" w:type="pct"/>
            <w:shd w:val="clear" w:color="auto" w:fill="auto"/>
          </w:tcPr>
          <w:p w14:paraId="7975DB14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1640,0</w:t>
            </w:r>
          </w:p>
        </w:tc>
        <w:tc>
          <w:tcPr>
            <w:tcW w:w="275" w:type="pct"/>
            <w:shd w:val="clear" w:color="auto" w:fill="auto"/>
          </w:tcPr>
          <w:p w14:paraId="39629177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15735E2C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14:paraId="05F06C98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14:paraId="7382B5F1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788ADDA0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26545BB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230BB21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22878A3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4CDB39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270989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49A39F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BAF58A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gridSpan w:val="4"/>
            <w:vMerge/>
            <w:tcBorders>
              <w:right w:val="single" w:sz="4" w:space="0" w:color="auto"/>
            </w:tcBorders>
          </w:tcPr>
          <w:p w14:paraId="50E9E6C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pct"/>
            <w:gridSpan w:val="5"/>
            <w:vMerge/>
            <w:tcBorders>
              <w:left w:val="single" w:sz="4" w:space="0" w:color="auto"/>
            </w:tcBorders>
          </w:tcPr>
          <w:p w14:paraId="3847126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99A809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C1B923C" w14:textId="77777777" w:rsidTr="00DD745A">
        <w:tc>
          <w:tcPr>
            <w:tcW w:w="130" w:type="pct"/>
            <w:vMerge/>
            <w:shd w:val="clear" w:color="auto" w:fill="auto"/>
          </w:tcPr>
          <w:p w14:paraId="4303E2C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72090E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07633A12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</w:tcPr>
          <w:p w14:paraId="04B783B5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0F446EF4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30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4F6142F5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6152934F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1D3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14:paraId="37EA2387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1D3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2C61C61D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3DFA18BB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3E93A1BD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0B0A767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412E8C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4798D6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633C56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B29A1D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7338F3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gridSpan w:val="4"/>
            <w:vMerge/>
            <w:tcBorders>
              <w:right w:val="single" w:sz="4" w:space="0" w:color="auto"/>
            </w:tcBorders>
          </w:tcPr>
          <w:p w14:paraId="2009714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pct"/>
            <w:gridSpan w:val="5"/>
            <w:vMerge/>
            <w:tcBorders>
              <w:left w:val="single" w:sz="4" w:space="0" w:color="auto"/>
            </w:tcBorders>
          </w:tcPr>
          <w:p w14:paraId="254C14F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2CC8BC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968FB8F" w14:textId="77777777" w:rsidTr="00DD745A">
        <w:tc>
          <w:tcPr>
            <w:tcW w:w="130" w:type="pct"/>
            <w:vMerge/>
            <w:shd w:val="clear" w:color="auto" w:fill="auto"/>
          </w:tcPr>
          <w:p w14:paraId="38C5D72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8DB8DF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shd w:val="clear" w:color="auto" w:fill="auto"/>
          </w:tcPr>
          <w:p w14:paraId="39E3242A" w14:textId="77777777" w:rsidR="00F21964" w:rsidRPr="00FB60E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60ED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</w:tcPr>
          <w:p w14:paraId="59EF1F65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1640,0</w:t>
            </w:r>
          </w:p>
        </w:tc>
        <w:tc>
          <w:tcPr>
            <w:tcW w:w="275" w:type="pct"/>
            <w:shd w:val="clear" w:color="auto" w:fill="auto"/>
          </w:tcPr>
          <w:p w14:paraId="4594521D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1640,0</w:t>
            </w:r>
          </w:p>
        </w:tc>
        <w:tc>
          <w:tcPr>
            <w:tcW w:w="275" w:type="pct"/>
            <w:shd w:val="clear" w:color="auto" w:fill="auto"/>
          </w:tcPr>
          <w:p w14:paraId="661EF601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4CD06B8A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1D3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14:paraId="72BA6B8A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1D3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74BC883D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7FC376C8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8B0C2C8" w14:textId="77777777" w:rsidR="00F21964" w:rsidRPr="0055621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0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02D2A55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FBDB0C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B33C17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B91240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A1F224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773484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gridSpan w:val="4"/>
            <w:vMerge/>
            <w:tcBorders>
              <w:right w:val="single" w:sz="4" w:space="0" w:color="auto"/>
            </w:tcBorders>
          </w:tcPr>
          <w:p w14:paraId="2CA7912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pct"/>
            <w:gridSpan w:val="5"/>
            <w:vMerge/>
            <w:tcBorders>
              <w:left w:val="single" w:sz="4" w:space="0" w:color="auto"/>
            </w:tcBorders>
          </w:tcPr>
          <w:p w14:paraId="337826B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372E28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7C98BE9" w14:textId="77777777" w:rsidTr="00DD745A">
        <w:trPr>
          <w:trHeight w:val="1698"/>
        </w:trPr>
        <w:tc>
          <w:tcPr>
            <w:tcW w:w="130" w:type="pct"/>
            <w:vMerge w:val="restart"/>
            <w:shd w:val="clear" w:color="auto" w:fill="auto"/>
          </w:tcPr>
          <w:p w14:paraId="1B875E5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333BDF37" w14:textId="77777777" w:rsidR="00F21964" w:rsidRPr="00891D1A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D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 2. </w:t>
            </w:r>
          </w:p>
          <w:p w14:paraId="1AEF1B1F" w14:textId="77777777" w:rsidR="00F21964" w:rsidRPr="00891D1A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1D1A">
              <w:rPr>
                <w:rFonts w:ascii="Times New Roman" w:hAnsi="Times New Roman"/>
                <w:sz w:val="18"/>
                <w:szCs w:val="18"/>
              </w:rPr>
              <w:t xml:space="preserve">Устройство  блочно-модульной котельной для теплоснабжения объектов: МДОУ детский  сад №1 «Медвежонок» </w:t>
            </w:r>
          </w:p>
          <w:p w14:paraId="61F03B71" w14:textId="77777777" w:rsidR="00F21964" w:rsidRDefault="00F21964" w:rsidP="00F21964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D1A">
              <w:rPr>
                <w:rFonts w:ascii="Times New Roman" w:hAnsi="Times New Roman"/>
                <w:sz w:val="18"/>
                <w:szCs w:val="18"/>
              </w:rPr>
              <w:t xml:space="preserve">ул.Советская,104, МДОУ детский сад №7«Петушок» ул.ИлТараканова.23. Тараканова,23, МОУ СОШ№1 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 w:rsidRPr="00891D1A">
              <w:rPr>
                <w:rFonts w:ascii="Times New Roman" w:hAnsi="Times New Roman"/>
                <w:sz w:val="18"/>
                <w:szCs w:val="18"/>
              </w:rPr>
              <w:t xml:space="preserve">л.Советская, </w:t>
            </w:r>
            <w:smartTag w:uri="urn:schemas-microsoft-com:office:smarttags" w:element="metricconverter">
              <w:smartTagPr>
                <w:attr w:name="ProductID" w:val="108 г"/>
              </w:smartTagPr>
              <w:r w:rsidRPr="00891D1A">
                <w:rPr>
                  <w:rFonts w:ascii="Times New Roman" w:hAnsi="Times New Roman"/>
                  <w:sz w:val="18"/>
                  <w:szCs w:val="18"/>
                </w:rPr>
                <w:t>108 г</w:t>
              </w:r>
            </w:smartTag>
            <w:r w:rsidRPr="00891D1A">
              <w:rPr>
                <w:rFonts w:ascii="Times New Roman" w:hAnsi="Times New Roman"/>
                <w:sz w:val="18"/>
                <w:szCs w:val="18"/>
              </w:rPr>
              <w:t>.Юрюзань</w:t>
            </w:r>
            <w:r>
              <w:rPr>
                <w:rFonts w:ascii="Times New Roman" w:hAnsi="Times New Roman"/>
                <w:sz w:val="18"/>
                <w:szCs w:val="18"/>
              </w:rPr>
              <w:t>Челябинскаяобласть</w:t>
            </w:r>
            <w:r w:rsidRPr="00891D1A">
              <w:rPr>
                <w:rFonts w:ascii="Times New Roman" w:hAnsi="Times New Roman"/>
                <w:sz w:val="18"/>
                <w:szCs w:val="18"/>
              </w:rPr>
              <w:t xml:space="preserve">(строительство </w:t>
            </w:r>
            <w:r>
              <w:rPr>
                <w:rFonts w:ascii="Times New Roman" w:hAnsi="Times New Roman"/>
                <w:sz w:val="18"/>
                <w:szCs w:val="18"/>
              </w:rPr>
              <w:t>ин</w:t>
            </w:r>
            <w:r w:rsidRPr="00891D1A">
              <w:rPr>
                <w:rFonts w:ascii="Times New Roman" w:hAnsi="Times New Roman"/>
                <w:sz w:val="18"/>
                <w:szCs w:val="18"/>
              </w:rPr>
              <w:t xml:space="preserve">женерных сетей: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91D1A">
              <w:rPr>
                <w:rFonts w:ascii="Times New Roman" w:hAnsi="Times New Roman"/>
                <w:sz w:val="18"/>
                <w:szCs w:val="18"/>
              </w:rPr>
              <w:t>азопроводных, водопроводных, канализационных, электроснабжения</w:t>
            </w:r>
            <w:r w:rsidRPr="00F2642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8254D51" w14:textId="77777777" w:rsidR="00F21964" w:rsidRPr="00F96231" w:rsidRDefault="00F21964" w:rsidP="00F21964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</w:tcPr>
          <w:p w14:paraId="2A141284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</w:tcPr>
          <w:p w14:paraId="5F170F9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2556,5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14:paraId="12BF0D0C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2556,5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14:paraId="4664475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12E254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14:paraId="3F8169B0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62C04F1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</w:tcPr>
          <w:p w14:paraId="06A804F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</w:tcPr>
          <w:p w14:paraId="76D46EF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4EB2131C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 w:val="restart"/>
          </w:tcPr>
          <w:p w14:paraId="2093EC1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65D617A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 w:val="restart"/>
          </w:tcPr>
          <w:p w14:paraId="6156834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</w:tcPr>
          <w:p w14:paraId="4EF7800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07F6833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 w:val="restart"/>
            <w:tcBorders>
              <w:right w:val="single" w:sz="4" w:space="0" w:color="auto"/>
            </w:tcBorders>
          </w:tcPr>
          <w:p w14:paraId="1714176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 w:val="restart"/>
            <w:tcBorders>
              <w:left w:val="single" w:sz="4" w:space="0" w:color="auto"/>
            </w:tcBorders>
          </w:tcPr>
          <w:p w14:paraId="78D2255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30EEE4B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68D0FA5" w14:textId="77777777" w:rsidTr="00DD745A">
        <w:trPr>
          <w:trHeight w:val="530"/>
        </w:trPr>
        <w:tc>
          <w:tcPr>
            <w:tcW w:w="130" w:type="pct"/>
            <w:vMerge/>
            <w:shd w:val="clear" w:color="auto" w:fill="auto"/>
          </w:tcPr>
          <w:p w14:paraId="6A09496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151D382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BC299" w14:textId="77777777" w:rsidR="00F21964" w:rsidRPr="00B3307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52D0B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2DCC8C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CF0A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7F4D4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14:paraId="24F84687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63B676E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E77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5DFBD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7923992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FB77C2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D234733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D6F579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380944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6C424E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6DC8A0F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44D3DE8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F0D915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4B82EFF" w14:textId="77777777" w:rsidTr="00DD745A">
        <w:trPr>
          <w:trHeight w:val="1283"/>
        </w:trPr>
        <w:tc>
          <w:tcPr>
            <w:tcW w:w="130" w:type="pct"/>
            <w:vMerge/>
            <w:shd w:val="clear" w:color="auto" w:fill="auto"/>
          </w:tcPr>
          <w:p w14:paraId="3C9DF56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2DC165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19146" w14:textId="77777777" w:rsidR="00F21964" w:rsidRDefault="00F21964" w:rsidP="00F21964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Ист.не опред</w:t>
            </w:r>
          </w:p>
          <w:p w14:paraId="743EEE76" w14:textId="77777777" w:rsidR="00F21964" w:rsidRPr="00C76A81" w:rsidRDefault="00F21964" w:rsidP="00F2196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</w:tcPr>
          <w:p w14:paraId="2D4F2260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FE679F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7E0EDD0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B10278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5C9D74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2556,5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B55ED6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A81845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5BF34C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359A10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0832305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2556,5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1E3475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7359EBE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</w:tcBorders>
          </w:tcPr>
          <w:p w14:paraId="2F179E57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</w:tcBorders>
          </w:tcPr>
          <w:p w14:paraId="38224CBC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6E68A6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559235C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7AE36E5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217CCB0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B86A61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079E773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54FDE3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40D5D3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4FBCFFE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20B16E3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1DD5FF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51D086E" w14:textId="77777777" w:rsidTr="00DD745A">
        <w:trPr>
          <w:trHeight w:val="1282"/>
        </w:trPr>
        <w:tc>
          <w:tcPr>
            <w:tcW w:w="130" w:type="pct"/>
            <w:vMerge/>
            <w:shd w:val="clear" w:color="auto" w:fill="auto"/>
          </w:tcPr>
          <w:p w14:paraId="18EFCE6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2CEBA4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D4D14" w14:textId="77777777" w:rsidR="00F21964" w:rsidRDefault="00F21964" w:rsidP="00F21964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</w:tcPr>
          <w:p w14:paraId="5212A17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FC99B6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45C000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7A1A8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vMerge/>
            <w:tcBorders>
              <w:bottom w:val="single" w:sz="4" w:space="0" w:color="auto"/>
            </w:tcBorders>
          </w:tcPr>
          <w:p w14:paraId="3F58B543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</w:tcPr>
          <w:p w14:paraId="492EADB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ECB58A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145B8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A081C9C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243E937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FAC33B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C49CEF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696F7B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8A9CA3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64C0B78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504D1A9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9030D2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35AF756" w14:textId="77777777" w:rsidTr="00DD745A">
        <w:trPr>
          <w:trHeight w:val="151"/>
        </w:trPr>
        <w:tc>
          <w:tcPr>
            <w:tcW w:w="130" w:type="pct"/>
            <w:vMerge w:val="restart"/>
            <w:shd w:val="clear" w:color="auto" w:fill="auto"/>
          </w:tcPr>
          <w:p w14:paraId="05D94DB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7C8617B9" w14:textId="77777777" w:rsidR="00F21964" w:rsidRPr="007F65E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F65E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 по задаче 2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491CA7" w14:textId="77777777" w:rsidR="00F21964" w:rsidRPr="005B3EAC" w:rsidRDefault="00F21964" w:rsidP="00F2196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DD03A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E2782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2889D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D1237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14:paraId="49F08D4A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2C692A6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4EB7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49D2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09FD660B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 w:val="restart"/>
          </w:tcPr>
          <w:p w14:paraId="5940602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15B4AB4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 w:val="restart"/>
          </w:tcPr>
          <w:p w14:paraId="4F1C969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</w:tcPr>
          <w:p w14:paraId="16CA151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6198055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 w:val="restart"/>
            <w:tcBorders>
              <w:right w:val="single" w:sz="4" w:space="0" w:color="auto"/>
            </w:tcBorders>
          </w:tcPr>
          <w:p w14:paraId="2010FF3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 w:val="restart"/>
            <w:tcBorders>
              <w:left w:val="single" w:sz="4" w:space="0" w:color="auto"/>
            </w:tcBorders>
          </w:tcPr>
          <w:p w14:paraId="471AE3E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6DA6CED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A5426E2" w14:textId="77777777" w:rsidTr="00DD745A">
        <w:trPr>
          <w:trHeight w:val="120"/>
        </w:trPr>
        <w:tc>
          <w:tcPr>
            <w:tcW w:w="130" w:type="pct"/>
            <w:vMerge/>
            <w:shd w:val="clear" w:color="auto" w:fill="auto"/>
          </w:tcPr>
          <w:p w14:paraId="43CF6C3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77863B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6FBA3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407BF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E0DE8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6413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139E5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14:paraId="03D6C848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61CE2D93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BD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7E8B7B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6B9BD42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E9E631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D4B780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349E57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4F3DB9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A3D25C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06DDF91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0CA8AB2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DBA2CC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C1BF1D8" w14:textId="77777777" w:rsidTr="00DD745A">
        <w:trPr>
          <w:trHeight w:val="105"/>
        </w:trPr>
        <w:tc>
          <w:tcPr>
            <w:tcW w:w="130" w:type="pct"/>
            <w:vMerge/>
            <w:shd w:val="clear" w:color="auto" w:fill="auto"/>
          </w:tcPr>
          <w:p w14:paraId="7964711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D54242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CA67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C08F0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4196,5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3FBED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4196,5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A492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441D8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14:paraId="62FEC08D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622DCD3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C73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755F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78A33FC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5BF90E0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C9D222C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3334F23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13BED3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307046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7F41E06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1D4BA81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A7C42C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1CAFB13" w14:textId="77777777" w:rsidTr="00DD745A">
        <w:trPr>
          <w:trHeight w:val="120"/>
        </w:trPr>
        <w:tc>
          <w:tcPr>
            <w:tcW w:w="130" w:type="pct"/>
            <w:vMerge/>
            <w:shd w:val="clear" w:color="auto" w:fill="auto"/>
          </w:tcPr>
          <w:p w14:paraId="27199BA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C750147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ECFB1" w14:textId="77777777" w:rsidR="00F21964" w:rsidRPr="005B3EA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Ист.</w:t>
            </w:r>
          </w:p>
          <w:p w14:paraId="66329D67" w14:textId="77777777" w:rsidR="00F21964" w:rsidRPr="005B3EA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EAC">
              <w:rPr>
                <w:rFonts w:ascii="Times New Roman" w:hAnsi="Times New Roman"/>
                <w:sz w:val="16"/>
                <w:szCs w:val="16"/>
              </w:rPr>
              <w:t>не опре</w:t>
            </w:r>
          </w:p>
          <w:p w14:paraId="3ECD6C0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6532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1271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52CA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E6B85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14:paraId="3E1F7BEC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</w:tcPr>
          <w:p w14:paraId="58E1E5D3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A85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9FA62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CE77284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62127F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1070BCB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765C352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A6FDAC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029EF2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23C938C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7993592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4CFC52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3EFF0F8" w14:textId="77777777" w:rsidTr="00DD745A">
        <w:trPr>
          <w:trHeight w:val="95"/>
        </w:trPr>
        <w:tc>
          <w:tcPr>
            <w:tcW w:w="130" w:type="pct"/>
            <w:vMerge/>
            <w:shd w:val="clear" w:color="auto" w:fill="auto"/>
          </w:tcPr>
          <w:p w14:paraId="730EF18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F558C6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auto"/>
          </w:tcPr>
          <w:p w14:paraId="2FF8580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</w:tcPr>
          <w:p w14:paraId="65570EF7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4196,5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</w:tcPr>
          <w:p w14:paraId="57E5F990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4196,5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</w:tcPr>
          <w:p w14:paraId="2CA3EF5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22ABC3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</w:tcBorders>
          </w:tcPr>
          <w:p w14:paraId="55241DAC" w14:textId="77777777" w:rsidR="00F21964" w:rsidRPr="00421D3D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</w:tcBorders>
          </w:tcPr>
          <w:p w14:paraId="6593346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</w:tcPr>
          <w:p w14:paraId="5B4E93A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</w:tcPr>
          <w:p w14:paraId="70847DDB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5DD403C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3F5F31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D7AD8F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6CE3983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25326E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B0883A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gridSpan w:val="3"/>
            <w:vMerge/>
            <w:tcBorders>
              <w:right w:val="single" w:sz="4" w:space="0" w:color="auto"/>
            </w:tcBorders>
          </w:tcPr>
          <w:p w14:paraId="10AF4A6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pct"/>
            <w:gridSpan w:val="6"/>
            <w:vMerge/>
            <w:tcBorders>
              <w:left w:val="single" w:sz="4" w:space="0" w:color="auto"/>
            </w:tcBorders>
          </w:tcPr>
          <w:p w14:paraId="2FC615D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D4039A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1964" w:rsidRPr="00F26422" w14:paraId="6633B9DD" w14:textId="77777777" w:rsidTr="00DD745A">
        <w:tc>
          <w:tcPr>
            <w:tcW w:w="5000" w:type="pct"/>
            <w:gridSpan w:val="30"/>
          </w:tcPr>
          <w:p w14:paraId="26FC09E6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84">
              <w:rPr>
                <w:rFonts w:ascii="Times New Roman" w:hAnsi="Times New Roman"/>
                <w:b/>
                <w:sz w:val="20"/>
                <w:szCs w:val="20"/>
              </w:rPr>
              <w:t>Задача 3 программы</w:t>
            </w:r>
          </w:p>
          <w:p w14:paraId="2E14920D" w14:textId="77777777" w:rsidR="00F21964" w:rsidRPr="0095758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1117">
              <w:rPr>
                <w:rFonts w:ascii="Times New Roman" w:hAnsi="Times New Roman"/>
                <w:sz w:val="28"/>
                <w:szCs w:val="28"/>
              </w:rPr>
              <w:t>Строительство и обеспечение газовыми сетями  населения Катав - Ивановского муниципального района.</w:t>
            </w:r>
          </w:p>
        </w:tc>
      </w:tr>
      <w:tr w:rsidR="00DD745A" w:rsidRPr="006A7DBC" w14:paraId="707C5B1E" w14:textId="77777777" w:rsidTr="00DD745A">
        <w:tc>
          <w:tcPr>
            <w:tcW w:w="130" w:type="pct"/>
            <w:vMerge w:val="restart"/>
            <w:shd w:val="clear" w:color="auto" w:fill="auto"/>
          </w:tcPr>
          <w:p w14:paraId="696E358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4407E7D0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Мероприятия 1.</w:t>
            </w:r>
          </w:p>
          <w:p w14:paraId="7E54EEC0" w14:textId="77777777" w:rsidR="000D45CF" w:rsidRPr="00A71ACE" w:rsidRDefault="000D45CF" w:rsidP="00F21964">
            <w:pPr>
              <w:keepLines/>
              <w:spacing w:after="0" w:line="240" w:lineRule="auto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lastRenderedPageBreak/>
              <w:t>Газоснабжение  жилых домов по улицам Пушкина, Кирпичная, Пролетарская. Горького, Белорецкая в г.Катав-Ивановск Челябинской области</w:t>
            </w:r>
          </w:p>
        </w:tc>
        <w:tc>
          <w:tcPr>
            <w:tcW w:w="232" w:type="pct"/>
            <w:shd w:val="clear" w:color="auto" w:fill="auto"/>
          </w:tcPr>
          <w:p w14:paraId="1B5833F0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ФБ</w:t>
            </w:r>
          </w:p>
        </w:tc>
        <w:tc>
          <w:tcPr>
            <w:tcW w:w="329" w:type="pct"/>
            <w:shd w:val="clear" w:color="auto" w:fill="auto"/>
          </w:tcPr>
          <w:p w14:paraId="21CD3F2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59FC8126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14:paraId="46F381AB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06C2686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14:paraId="6B2CAEE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2C3ED28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01201DCE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8240C40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29F6D7BB" w14:textId="77777777" w:rsidR="000D45CF" w:rsidRPr="00551D68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Обеспе-чение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газоснабжением жилых домов на  т</w:t>
            </w:r>
            <w:r w:rsidRPr="00551D68">
              <w:rPr>
                <w:rFonts w:ascii="Times New Roman" w:hAnsi="Times New Roman"/>
                <w:sz w:val="18"/>
                <w:szCs w:val="18"/>
              </w:rPr>
              <w:t>ерритории  Катав – Иванов</w:t>
            </w:r>
          </w:p>
          <w:p w14:paraId="7DBEF620" w14:textId="77777777" w:rsidR="000D45CF" w:rsidRPr="00551D68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1D68">
              <w:rPr>
                <w:rFonts w:ascii="Times New Roman" w:hAnsi="Times New Roman"/>
                <w:sz w:val="18"/>
                <w:szCs w:val="18"/>
              </w:rPr>
              <w:t>ского муниципа-льного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14:paraId="21F5179F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 w:val="restart"/>
          </w:tcPr>
          <w:p w14:paraId="5297FB1D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89</w:t>
            </w:r>
          </w:p>
          <w:p w14:paraId="2B8964E6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0F08B78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723521C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111DC0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531F86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913E37B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 w:val="restart"/>
          </w:tcPr>
          <w:p w14:paraId="3B0AD1E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176" w:type="pct"/>
            <w:vMerge w:val="restart"/>
          </w:tcPr>
          <w:p w14:paraId="292289A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</w:t>
            </w:r>
          </w:p>
          <w:p w14:paraId="2D08324C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E7E6AE6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2D7B280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7E7B42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F6822D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ECBB90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1E4342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AB2199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D8C394D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vMerge w:val="restart"/>
          </w:tcPr>
          <w:p w14:paraId="177F267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544</w:t>
            </w:r>
          </w:p>
          <w:p w14:paraId="03F2DDB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72FE04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BC3C9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A6C5DA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A523E8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3610A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52A567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4443E72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91C50C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E532F4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8492929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" w:type="pct"/>
            <w:vMerge w:val="restart"/>
          </w:tcPr>
          <w:p w14:paraId="79BCBB45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894</w:t>
            </w:r>
          </w:p>
          <w:p w14:paraId="58693ACE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801CAAC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7C92085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9F167B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D2458F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67660F0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71A32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8D632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B213099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352333A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gridSpan w:val="5"/>
            <w:vMerge w:val="restart"/>
            <w:tcBorders>
              <w:right w:val="single" w:sz="4" w:space="0" w:color="auto"/>
            </w:tcBorders>
          </w:tcPr>
          <w:p w14:paraId="73840325" w14:textId="77777777" w:rsidR="000D45CF" w:rsidRPr="00AF2C28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2A79A2CC" w14:textId="77777777" w:rsidR="000D45CF" w:rsidRPr="00AF2C28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48" w:type="pct"/>
            <w:gridSpan w:val="2"/>
            <w:vMerge w:val="restart"/>
          </w:tcPr>
          <w:p w14:paraId="1767256F" w14:textId="77777777" w:rsidR="000D45CF" w:rsidRPr="00551D68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</w:t>
            </w:r>
            <w:r w:rsidRPr="00551D68">
              <w:rPr>
                <w:rFonts w:ascii="Times New Roman" w:hAnsi="Times New Roman"/>
                <w:sz w:val="18"/>
                <w:szCs w:val="18"/>
              </w:rPr>
              <w:t>мму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551D68">
              <w:rPr>
                <w:rFonts w:ascii="Times New Roman" w:hAnsi="Times New Roman"/>
                <w:sz w:val="18"/>
                <w:szCs w:val="18"/>
              </w:rPr>
              <w:t>нального хозяй</w:t>
            </w:r>
            <w:r>
              <w:rPr>
                <w:rFonts w:ascii="Times New Roman" w:hAnsi="Times New Roman"/>
                <w:sz w:val="18"/>
                <w:szCs w:val="18"/>
              </w:rPr>
              <w:t>ства</w:t>
            </w:r>
            <w:r w:rsidRPr="00551D68">
              <w:rPr>
                <w:rFonts w:ascii="Times New Roman" w:hAnsi="Times New Roman"/>
                <w:sz w:val="18"/>
                <w:szCs w:val="18"/>
              </w:rPr>
              <w:t>,транспорт</w:t>
            </w:r>
            <w:r>
              <w:rPr>
                <w:rFonts w:ascii="Times New Roman" w:hAnsi="Times New Roman"/>
                <w:sz w:val="18"/>
                <w:szCs w:val="18"/>
              </w:rPr>
              <w:t>а и связи Катав-Иванов-ского муниципального р</w:t>
            </w:r>
            <w:r w:rsidRPr="00551D68">
              <w:rPr>
                <w:rFonts w:ascii="Times New Roman" w:hAnsi="Times New Roman"/>
                <w:sz w:val="18"/>
                <w:szCs w:val="18"/>
              </w:rPr>
              <w:t>айона</w:t>
            </w:r>
          </w:p>
          <w:p w14:paraId="6B13C51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45A" w:rsidRPr="006A7DBC" w14:paraId="6A844279" w14:textId="77777777" w:rsidTr="00DD745A">
        <w:tc>
          <w:tcPr>
            <w:tcW w:w="130" w:type="pct"/>
            <w:vMerge/>
            <w:shd w:val="clear" w:color="auto" w:fill="auto"/>
          </w:tcPr>
          <w:p w14:paraId="6DC0796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BFEF0E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4E6C0769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</w:tcPr>
          <w:p w14:paraId="216523E8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14 398,2</w:t>
            </w:r>
          </w:p>
        </w:tc>
        <w:tc>
          <w:tcPr>
            <w:tcW w:w="275" w:type="pct"/>
            <w:shd w:val="clear" w:color="auto" w:fill="auto"/>
          </w:tcPr>
          <w:p w14:paraId="401F502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14 398,2</w:t>
            </w:r>
          </w:p>
        </w:tc>
        <w:tc>
          <w:tcPr>
            <w:tcW w:w="275" w:type="pct"/>
            <w:shd w:val="clear" w:color="auto" w:fill="auto"/>
          </w:tcPr>
          <w:p w14:paraId="0C53A079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7F3FF86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14:paraId="542A6FD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7B10BFC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4C9B069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7259D20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ADA852B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2C33B8EF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574A7B78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F6F91D8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vMerge/>
          </w:tcPr>
          <w:p w14:paraId="563AF0D8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2E368575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CAA9E0F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87EAD5F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" w:type="pct"/>
            <w:gridSpan w:val="2"/>
            <w:vMerge/>
          </w:tcPr>
          <w:p w14:paraId="6ECDDC2B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45A" w:rsidRPr="006A7DBC" w14:paraId="247C5BC0" w14:textId="77777777" w:rsidTr="00DD745A">
        <w:tc>
          <w:tcPr>
            <w:tcW w:w="130" w:type="pct"/>
            <w:vMerge/>
            <w:shd w:val="clear" w:color="auto" w:fill="auto"/>
          </w:tcPr>
          <w:p w14:paraId="6EF708A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614C43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35B762A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</w:tcPr>
          <w:p w14:paraId="57501B6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150,2</w:t>
            </w:r>
          </w:p>
        </w:tc>
        <w:tc>
          <w:tcPr>
            <w:tcW w:w="275" w:type="pct"/>
            <w:shd w:val="clear" w:color="auto" w:fill="auto"/>
          </w:tcPr>
          <w:p w14:paraId="3738E30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150,2</w:t>
            </w:r>
          </w:p>
        </w:tc>
        <w:tc>
          <w:tcPr>
            <w:tcW w:w="275" w:type="pct"/>
            <w:shd w:val="clear" w:color="auto" w:fill="auto"/>
          </w:tcPr>
          <w:p w14:paraId="1C69CFB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</w:tcPr>
          <w:p w14:paraId="22519ED5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14:paraId="3047099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</w:tcPr>
          <w:p w14:paraId="30472F16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35E61AF0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57A428A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FB862BD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6FB0BED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A96BB5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39EB68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ACD276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B6E0D8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80B112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B9CBAD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6B979A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962FAA3" w14:textId="77777777" w:rsidTr="00DD745A">
        <w:trPr>
          <w:trHeight w:val="921"/>
        </w:trPr>
        <w:tc>
          <w:tcPr>
            <w:tcW w:w="130" w:type="pct"/>
            <w:vMerge/>
            <w:shd w:val="clear" w:color="auto" w:fill="auto"/>
          </w:tcPr>
          <w:p w14:paraId="51D8A00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7E81019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3627DDA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26ED54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0F9434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59630D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DDC773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DD6E51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81F179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2BD8E83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3B50DF6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896EAA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0B3DA2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EC52F29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7DAF10A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01FECC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3CB7B0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03B116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518A60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DA5C75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BDE017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EEA30E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FCA8AF8" w14:textId="77777777" w:rsidTr="00DD745A">
        <w:tc>
          <w:tcPr>
            <w:tcW w:w="130" w:type="pct"/>
            <w:vMerge/>
            <w:shd w:val="clear" w:color="auto" w:fill="auto"/>
          </w:tcPr>
          <w:p w14:paraId="75362E8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AA4FAA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6630458F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4E972F0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14548,4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AEB41EB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14548,4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E4CC151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41A11E76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5D1A6D22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9D98A24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9956A49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41B38E1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361D8B7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BC3E18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4B024A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47BEDD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161428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B41151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AD234F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D4606D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28191F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3AFAD31" w14:textId="77777777" w:rsidTr="00DD745A">
        <w:tc>
          <w:tcPr>
            <w:tcW w:w="130" w:type="pct"/>
            <w:vMerge w:val="restart"/>
            <w:shd w:val="clear" w:color="auto" w:fill="auto"/>
          </w:tcPr>
          <w:p w14:paraId="18425A2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4489995B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Мероприятия 2.</w:t>
            </w:r>
          </w:p>
          <w:p w14:paraId="6DCD1651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Газификация автотранспортного предприятия г. Катав - Ивановск, ул.Полевая,  46</w:t>
            </w:r>
          </w:p>
        </w:tc>
        <w:tc>
          <w:tcPr>
            <w:tcW w:w="232" w:type="pct"/>
            <w:shd w:val="clear" w:color="auto" w:fill="auto"/>
          </w:tcPr>
          <w:p w14:paraId="6FDE0E98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E2D016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C55A0FF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C0E620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ED2948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F98187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8EF73E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653D793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02613F0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7BCB56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D882EE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C7C0F68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3E681187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39752E8D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F87AE23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vMerge/>
          </w:tcPr>
          <w:p w14:paraId="73306986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234D40B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5B7F92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DDE3D1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1DB434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C484A55" w14:textId="77777777" w:rsidTr="00DD745A">
        <w:tc>
          <w:tcPr>
            <w:tcW w:w="130" w:type="pct"/>
            <w:vMerge/>
            <w:shd w:val="clear" w:color="auto" w:fill="auto"/>
          </w:tcPr>
          <w:p w14:paraId="4593FA7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8FC232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5BDEA341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729E50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D4342E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869CB0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1D9F310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14:paraId="7F29813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14:paraId="764EC50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46E9008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73C6C97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C2B7C19" w14:textId="77777777" w:rsidR="000D45CF" w:rsidRPr="00957584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1B44A8D2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340D3CAF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7ADDC87B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vMerge/>
          </w:tcPr>
          <w:p w14:paraId="29611EC1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0DE5A69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E338AA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A59EB5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6A5A8C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93E5EBA" w14:textId="77777777" w:rsidTr="00DD745A">
        <w:tc>
          <w:tcPr>
            <w:tcW w:w="130" w:type="pct"/>
            <w:vMerge/>
            <w:shd w:val="clear" w:color="auto" w:fill="auto"/>
          </w:tcPr>
          <w:p w14:paraId="5C5884A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AE507F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F6EF1F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E45276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E06A89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07E65A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C0D6A9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9BEF6E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7E13B44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54F8850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D151B7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DCB729C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50F87DFF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680689BC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5DDED2ED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vMerge/>
          </w:tcPr>
          <w:p w14:paraId="484EC1F0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1072E6F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314206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62AB9A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020E6A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9F27B1C" w14:textId="77777777" w:rsidTr="00DD745A">
        <w:tc>
          <w:tcPr>
            <w:tcW w:w="130" w:type="pct"/>
            <w:vMerge/>
            <w:shd w:val="clear" w:color="auto" w:fill="auto"/>
          </w:tcPr>
          <w:p w14:paraId="78C4E44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4766869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3D905E49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67DDDB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3420,5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5AF0B4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3420,5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751325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7104CAE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5FE912E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0B87F6A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7A0D1A8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3BEEAE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E45AB1B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41C1FDD4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" w:type="pct"/>
            <w:vMerge/>
          </w:tcPr>
          <w:p w14:paraId="4A3391BF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" w:type="pct"/>
            <w:vMerge/>
          </w:tcPr>
          <w:p w14:paraId="376B1D29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vMerge/>
          </w:tcPr>
          <w:p w14:paraId="234A8065" w14:textId="77777777" w:rsidR="000D45CF" w:rsidRPr="00F6473A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7C2C55A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BDE623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D6A0E7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8BA30E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55127FA" w14:textId="77777777" w:rsidTr="00DD745A">
        <w:tc>
          <w:tcPr>
            <w:tcW w:w="130" w:type="pct"/>
            <w:vMerge/>
            <w:shd w:val="clear" w:color="auto" w:fill="auto"/>
          </w:tcPr>
          <w:p w14:paraId="6669CAA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390F8B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BA30C60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91EB509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3420,5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A140557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3420,5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D1DCA19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ADF05B7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28EAEEC9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7D75C6D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7C019F68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54D4281" w14:textId="77777777" w:rsidR="000D45CF" w:rsidRPr="00652991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FFD341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FC43F6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6C1459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F9745E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962D5B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FAE8D7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677392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06D9268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3A7BED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BEAED88" w14:textId="77777777" w:rsidTr="00DD745A">
        <w:tc>
          <w:tcPr>
            <w:tcW w:w="130" w:type="pct"/>
            <w:vMerge w:val="restart"/>
            <w:shd w:val="clear" w:color="auto" w:fill="auto"/>
          </w:tcPr>
          <w:p w14:paraId="757794E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0798887D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Мероприятия 3.</w:t>
            </w:r>
          </w:p>
          <w:p w14:paraId="01B8CEC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Подключение инфракрасных излучателей автотранспортного предприятия г.Катав-Ивановска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9E2221B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3432FE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392072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428AF7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17E05BB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152A91F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1D2F2D9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5F5BB4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F1F359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B57B9A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F7AD0D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5AA2A9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C30809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BC2720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D9E625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02EB87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B67443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3B1829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9F0E65A" w14:textId="77777777" w:rsidTr="00DD745A">
        <w:tc>
          <w:tcPr>
            <w:tcW w:w="130" w:type="pct"/>
            <w:vMerge/>
            <w:shd w:val="clear" w:color="auto" w:fill="auto"/>
          </w:tcPr>
          <w:p w14:paraId="2EA77A1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6A03653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F501820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EBA4F3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C7E487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3AF331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7347806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1915A5B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E84380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1661B6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535A3A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5D4B6E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C78B4D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DBDC96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4E3A06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B8E37A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9FB165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0957C7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1D4F88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24E892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3C5204D" w14:textId="77777777" w:rsidTr="00DD745A">
        <w:tc>
          <w:tcPr>
            <w:tcW w:w="130" w:type="pct"/>
            <w:vMerge/>
            <w:shd w:val="clear" w:color="auto" w:fill="auto"/>
          </w:tcPr>
          <w:p w14:paraId="39C1D94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CBA00D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6BF15D7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BB5BBD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671,7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5F4D03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671,7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BE3EFD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2276127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26AEE14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1E0450C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69BDE2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4A63B4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83E27EE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38EB45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4A885F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028C00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65ACDB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491C54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74A4E0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8A0011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D57939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99F86BC" w14:textId="77777777" w:rsidTr="00DD745A">
        <w:trPr>
          <w:trHeight w:val="648"/>
        </w:trPr>
        <w:tc>
          <w:tcPr>
            <w:tcW w:w="130" w:type="pct"/>
            <w:vMerge/>
            <w:shd w:val="clear" w:color="auto" w:fill="auto"/>
          </w:tcPr>
          <w:p w14:paraId="6C75292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65B793E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EB1F8AE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C9E1D67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671,7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8DACB5C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671,7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CB88B8B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4ECE4EE7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5BB5D40D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994D248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D541303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D6A216B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B91031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52FDDD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85DAD0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CC413B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93692A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DA4EBB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AF34CD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2D7453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786636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04BDF6B" w14:textId="77777777" w:rsidTr="00DD745A">
        <w:tc>
          <w:tcPr>
            <w:tcW w:w="130" w:type="pct"/>
            <w:vMerge w:val="restart"/>
            <w:shd w:val="clear" w:color="auto" w:fill="auto"/>
          </w:tcPr>
          <w:p w14:paraId="0800B5D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1E4D916A" w14:textId="77777777" w:rsidR="000D45CF" w:rsidRPr="00652991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  <w:t>Мероприятие 4.</w:t>
            </w:r>
          </w:p>
          <w:p w14:paraId="20D056D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Газоснабжение  жилых домов по ул.Красноармей-ская, ул.Ст.Разина,</w:t>
            </w:r>
          </w:p>
          <w:p w14:paraId="73A04CF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ул.Ленина  в г.Катав-Ивановск Челябинской области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( 1этап) и (2этап)</w:t>
            </w:r>
          </w:p>
          <w:p w14:paraId="67B4CDC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E467068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F5312F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10B1E4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295DC3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6A2D1F7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601BF6A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2BD2102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4C182F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7EC9909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5BE16A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876E37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402642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AC88D3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ADE9CD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934F6B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FE8E2D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453BD7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B97F98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A6F1639" w14:textId="77777777" w:rsidTr="00DD745A">
        <w:tc>
          <w:tcPr>
            <w:tcW w:w="130" w:type="pct"/>
            <w:vMerge/>
            <w:shd w:val="clear" w:color="auto" w:fill="auto"/>
          </w:tcPr>
          <w:p w14:paraId="09C6FAF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197A410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17DBFB9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030E1BD" w14:textId="77777777" w:rsidR="000D45CF" w:rsidRPr="00A71ACE" w:rsidRDefault="000D45CF" w:rsidP="00F21964">
            <w:pPr>
              <w:spacing w:after="0" w:line="240" w:lineRule="auto"/>
              <w:ind w:left="-116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12483,3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E50FF1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4 601,8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456800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7881,5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257962C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3CCE6F6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6940AA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86A3CE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EB0452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B591EE9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503D0B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E6A26D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960C85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0F2A15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723C05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195FB7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1DC800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328AC8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E277BF5" w14:textId="77777777" w:rsidTr="00DD745A">
        <w:tc>
          <w:tcPr>
            <w:tcW w:w="130" w:type="pct"/>
            <w:vMerge/>
            <w:shd w:val="clear" w:color="auto" w:fill="auto"/>
          </w:tcPr>
          <w:p w14:paraId="42B4737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FBF094E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ED4C41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373562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269,4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ABD388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169,4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82ED13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71CDE9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7994BFE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A936B8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4909C5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ACB8DD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E0CC30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AA2A23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C34B93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DB2728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1DFC51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097B68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741357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BAD662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634AEE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2CF8FCC" w14:textId="77777777" w:rsidTr="00DD745A">
        <w:tc>
          <w:tcPr>
            <w:tcW w:w="130" w:type="pct"/>
            <w:vMerge/>
            <w:shd w:val="clear" w:color="auto" w:fill="auto"/>
          </w:tcPr>
          <w:p w14:paraId="7BCB593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32B8773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7F81E37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Ист.  не опред.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4AC233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ACF929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83707F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223869A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693A72A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24E417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0F3284A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0175E9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3B93F37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5EFC95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B0BCF6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F211A4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3FA10E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B67321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0F9F48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02693C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300A7C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B31DBF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7FDD59D" w14:textId="77777777" w:rsidTr="00DD745A">
        <w:trPr>
          <w:trHeight w:val="322"/>
        </w:trPr>
        <w:tc>
          <w:tcPr>
            <w:tcW w:w="130" w:type="pct"/>
            <w:vMerge/>
            <w:shd w:val="clear" w:color="auto" w:fill="auto"/>
          </w:tcPr>
          <w:p w14:paraId="6FCC3BC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91F3E9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EB198F4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E45778C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12752,7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A080475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4771,2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09FEB1A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7981,5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120AFBD2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  <w:p w14:paraId="4A6B63AF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14:paraId="14DBFEFD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6D1F9F0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506E57B5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3427ADB2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13F5190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529019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12ED67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CE79B6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C41B36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F8B7EE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5906EF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00FE982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221065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E965339" w14:textId="77777777" w:rsidTr="00DD745A">
        <w:tc>
          <w:tcPr>
            <w:tcW w:w="130" w:type="pct"/>
            <w:vMerge w:val="restart"/>
            <w:shd w:val="clear" w:color="auto" w:fill="auto"/>
          </w:tcPr>
          <w:p w14:paraId="2FF88CF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6D451B59" w14:textId="77777777" w:rsidR="000D45CF" w:rsidRPr="00652991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  <w:t>Мероприятие 5.</w:t>
            </w:r>
          </w:p>
          <w:p w14:paraId="0F371EF2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Подключение инфракрасных излучателей -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Газификация автотранспортного предприятия 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(бокс №3) 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г. Катав - Ивановск, ул.Полевая,  46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0AAD5E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4DCA3E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F89D75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6165A4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6292287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1C2637F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013CD79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1626A64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3C69C8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56FFA7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3E87C5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8F7495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1C61EE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89C142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6BEEC2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576338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2A4F94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DFBC3E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F86573A" w14:textId="77777777" w:rsidTr="00DD745A">
        <w:tc>
          <w:tcPr>
            <w:tcW w:w="130" w:type="pct"/>
            <w:vMerge/>
            <w:shd w:val="clear" w:color="auto" w:fill="auto"/>
          </w:tcPr>
          <w:p w14:paraId="48038C4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B2A0A3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6D79CB4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8A3775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226F9A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C4592A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7418EA7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7AE7951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2150A19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D54549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73E98F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77F5A0E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BAE9D8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4DD569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A4F10C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643982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A3105A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5B2D0A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7FC641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898F89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0E8EB45" w14:textId="77777777" w:rsidTr="00DD745A">
        <w:tc>
          <w:tcPr>
            <w:tcW w:w="130" w:type="pct"/>
            <w:vMerge/>
            <w:shd w:val="clear" w:color="auto" w:fill="auto"/>
          </w:tcPr>
          <w:p w14:paraId="5FCD551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63471BEA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3A06CCCE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1EBCAC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641,7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DCF539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5C6A82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641,7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412D303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7D9F7E3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ABA658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BD548E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05A987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E98D3B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7FE16C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9BD86B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6E62F4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7B0F9D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B6D330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74B548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FF5C53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29B751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2C7B15C" w14:textId="77777777" w:rsidTr="00DD745A">
        <w:tc>
          <w:tcPr>
            <w:tcW w:w="130" w:type="pct"/>
            <w:vMerge/>
            <w:shd w:val="clear" w:color="auto" w:fill="auto"/>
          </w:tcPr>
          <w:p w14:paraId="62969B1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6C7D5A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B5D73BC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B2DF95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DC37D2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FA55FB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5655D6C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361E892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4C819C9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23609EB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4CB5171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A42991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7F76D0E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A1F954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8AF249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21C175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AB9287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C51793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CA386E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87BED1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5427D2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8EE9AC2" w14:textId="77777777" w:rsidTr="00DD745A">
        <w:trPr>
          <w:trHeight w:val="302"/>
        </w:trPr>
        <w:tc>
          <w:tcPr>
            <w:tcW w:w="130" w:type="pct"/>
            <w:vMerge/>
            <w:shd w:val="clear" w:color="auto" w:fill="auto"/>
          </w:tcPr>
          <w:p w14:paraId="11EBE3D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218FE17B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7C9FEA2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B3A4341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641,7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532C325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7753491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641,7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66E5527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51C56EAA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1E336420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494D679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CF4B84C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34F1B5E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CD9C43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949F88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5D03ED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1088CC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00EC9F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266469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8AE19F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A2718C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1802634" w14:textId="77777777" w:rsidTr="00DD745A">
        <w:tc>
          <w:tcPr>
            <w:tcW w:w="130" w:type="pct"/>
            <w:vMerge w:val="restart"/>
            <w:shd w:val="clear" w:color="auto" w:fill="auto"/>
          </w:tcPr>
          <w:p w14:paraId="14B3BFB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ECFCFDD" w14:textId="77777777" w:rsidR="000D45CF" w:rsidRPr="00652991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  <w:t>Мероприятие 6.</w:t>
            </w:r>
          </w:p>
          <w:p w14:paraId="15662415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 проектно- сметной  документации линейного объекта «Строительство газопровода высокого давления 0,6 МПа к селу Орловка»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3087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8274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7A02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84F2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0D06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14:paraId="7BD8AFD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14:paraId="42DF184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B282B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4D0E5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12C802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33DB3A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12128A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021E14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ECCC46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0985CB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028DD1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AB5F58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198E46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9645A9C" w14:textId="77777777" w:rsidTr="00DD745A">
        <w:tc>
          <w:tcPr>
            <w:tcW w:w="130" w:type="pct"/>
            <w:vMerge/>
            <w:shd w:val="clear" w:color="auto" w:fill="auto"/>
          </w:tcPr>
          <w:p w14:paraId="3C46755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610DD13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FFE2ADE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4BF885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2DEA85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2ED85B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2D2FDBC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2010404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2A7DF65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D5F998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791C5E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E622468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1B7C6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78148D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5D4923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6F9F23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DCEF91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8367C3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2D47041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874F19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A8FBB7E" w14:textId="77777777" w:rsidTr="00DD745A">
        <w:tc>
          <w:tcPr>
            <w:tcW w:w="130" w:type="pct"/>
            <w:vMerge/>
            <w:shd w:val="clear" w:color="auto" w:fill="auto"/>
          </w:tcPr>
          <w:p w14:paraId="79F4F41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5448233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043BDC2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1D3B68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2 133,5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20D7CF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A7F93D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2133,5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4B57EBA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6F8879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0776737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6394EC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3F8F6C3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C36C6CD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C75A45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82EF08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BCE511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509EEB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916E88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EE2351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71A9A5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2A04BF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F90B965" w14:textId="77777777" w:rsidTr="00DD745A">
        <w:tc>
          <w:tcPr>
            <w:tcW w:w="130" w:type="pct"/>
            <w:vMerge/>
            <w:shd w:val="clear" w:color="auto" w:fill="auto"/>
          </w:tcPr>
          <w:p w14:paraId="0718AC6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89B179A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50E55885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981BD8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150F4B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9C97A1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315E454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894D57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0CD144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69106B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4BCA46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3FAF2A8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D3BF39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FFBE80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E01330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F0F6F4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E2BF70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7B1201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0128C39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3E411E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6D2F1E1" w14:textId="77777777" w:rsidTr="00DD745A">
        <w:tc>
          <w:tcPr>
            <w:tcW w:w="130" w:type="pct"/>
            <w:vMerge/>
            <w:shd w:val="clear" w:color="auto" w:fill="auto"/>
          </w:tcPr>
          <w:p w14:paraId="5E25262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23683A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0662E43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B096C79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2133,5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3933745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1BC3FAF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2133,5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DE412E2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11B5611D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765B566C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90F529D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BE121BC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6D7F4D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5D8201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F53D93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4EC1CCB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BD7039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2B258E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F0A739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1F01F6A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9601A0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7E0EED8" w14:textId="77777777" w:rsidTr="00DD745A">
        <w:tc>
          <w:tcPr>
            <w:tcW w:w="130" w:type="pct"/>
            <w:vMerge w:val="restart"/>
            <w:shd w:val="clear" w:color="auto" w:fill="auto"/>
          </w:tcPr>
          <w:p w14:paraId="45962A3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2CDD7165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7</w:t>
            </w:r>
          </w:p>
          <w:p w14:paraId="4653F021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Газоснабжение жилых домов по ул.Волновая, Восточная, Рабочая, Революционная г. Катав-Ивановск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1D3003EC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61337B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A4D768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8C89CA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32E0EA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14:paraId="28F4022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14:paraId="3403F0A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1633357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597F6E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1E86E88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CE55D7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63F035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A6FA5C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8378B3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5E4F1E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B222AB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58CCFCC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B0B344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DA4844E" w14:textId="77777777" w:rsidTr="00DD745A">
        <w:tc>
          <w:tcPr>
            <w:tcW w:w="130" w:type="pct"/>
            <w:vMerge/>
            <w:shd w:val="clear" w:color="auto" w:fill="auto"/>
          </w:tcPr>
          <w:p w14:paraId="5B379BA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7F5B1E92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5B0BD20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85458A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36166,1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6D9EB5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125447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2118,5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1DBF578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14:paraId="508CA90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14:paraId="3F3D887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6A876E0" w14:textId="77777777" w:rsidR="000D45CF" w:rsidRPr="00A71ACE" w:rsidRDefault="000D45CF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17023,8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77E533B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17023,8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EFD99C5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200ED8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8A4975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D4F2C9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16E6EF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4A449A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DAA8DE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1312583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1CE2D1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1C23A04" w14:textId="77777777" w:rsidTr="00DD745A">
        <w:tc>
          <w:tcPr>
            <w:tcW w:w="130" w:type="pct"/>
            <w:vMerge/>
            <w:shd w:val="clear" w:color="auto" w:fill="auto"/>
          </w:tcPr>
          <w:p w14:paraId="4B74599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99E9521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3CBFC8F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23A4F788" w14:textId="0A851341" w:rsidR="000D45CF" w:rsidRPr="00A71ACE" w:rsidRDefault="00A27092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1113,0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AB8E05F" w14:textId="593730D8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184465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1079,0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7A8A9F4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14:paraId="330CC7B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14:paraId="0C55E95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56E52A69" w14:textId="7CDCA279" w:rsidR="000D45CF" w:rsidRPr="00A71ACE" w:rsidRDefault="00A27092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3098D164" w14:textId="15AA04F1" w:rsidR="000D45CF" w:rsidRPr="00A71ACE" w:rsidRDefault="00A27092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1A5BB99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E1AC75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45EC1C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23BDEE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DE3434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2998C5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7AA5F7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E1E35D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8048DD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491ABE5" w14:textId="77777777" w:rsidTr="00DD745A">
        <w:trPr>
          <w:trHeight w:val="406"/>
        </w:trPr>
        <w:tc>
          <w:tcPr>
            <w:tcW w:w="130" w:type="pct"/>
            <w:vMerge/>
            <w:shd w:val="clear" w:color="auto" w:fill="auto"/>
          </w:tcPr>
          <w:p w14:paraId="633854D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31A9399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D9CF481" w14:textId="77777777" w:rsidR="000D45CF" w:rsidRPr="00652991" w:rsidRDefault="000D45CF" w:rsidP="00F21964">
            <w:pPr>
              <w:spacing w:after="0" w:line="240" w:lineRule="auto"/>
              <w:ind w:left="-113" w:right="-113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</w:tcPr>
          <w:p w14:paraId="795CBAE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14:paraId="757A153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14:paraId="678BCF5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14:paraId="799E350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</w:tcPr>
          <w:p w14:paraId="4564B05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14:paraId="42CD19E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</w:tcPr>
          <w:p w14:paraId="51684E4C" w14:textId="77777777" w:rsidR="000D45CF" w:rsidRPr="00A71ACE" w:rsidRDefault="000D45CF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2990921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A41B6C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60DC72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99D513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340CFF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876362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A085BB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DB29A3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07D35F6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2FF3B4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E5F3FEB" w14:textId="77777777" w:rsidTr="00DD745A">
        <w:tc>
          <w:tcPr>
            <w:tcW w:w="130" w:type="pct"/>
            <w:vMerge/>
            <w:shd w:val="clear" w:color="auto" w:fill="auto"/>
          </w:tcPr>
          <w:p w14:paraId="037C444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1539089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DDCBB94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814CE24" w14:textId="179EDB27" w:rsidR="000D45CF" w:rsidRPr="002E4ADF" w:rsidRDefault="000D45CF" w:rsidP="00A2709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  <w:r w:rsidR="00A27092">
              <w:rPr>
                <w:rFonts w:ascii="Times New Roman" w:hAnsi="Times New Roman"/>
                <w:b/>
                <w:sz w:val="16"/>
                <w:szCs w:val="16"/>
              </w:rPr>
              <w:t>279</w:t>
            </w: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,1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1352FD2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0783E9D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3197,5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006F722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14:paraId="3643C086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14:paraId="603DA11B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75A6D23" w14:textId="70302529" w:rsidR="000D45CF" w:rsidRPr="002E4ADF" w:rsidRDefault="00A27092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17040</w:t>
            </w:r>
            <w:r w:rsidR="000D45CF" w:rsidRPr="002E4AD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319B9DF" w14:textId="458DFD0B" w:rsidR="000D45CF" w:rsidRPr="002E4ADF" w:rsidRDefault="00A27092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17040</w:t>
            </w:r>
            <w:r w:rsidR="000D45CF" w:rsidRPr="002E4AD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CFC77E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C90B53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68569E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473BC7A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B677FF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CA47A2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CEEDAB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249B9A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16442B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783DD14" w14:textId="77777777" w:rsidTr="00DD745A">
        <w:tc>
          <w:tcPr>
            <w:tcW w:w="130" w:type="pct"/>
            <w:vMerge w:val="restart"/>
            <w:shd w:val="clear" w:color="auto" w:fill="auto"/>
          </w:tcPr>
          <w:p w14:paraId="7723D60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D6216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15CC776A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71ACE">
              <w:rPr>
                <w:rFonts w:ascii="Times New Roman" w:hAnsi="Times New Roman"/>
                <w:sz w:val="16"/>
                <w:szCs w:val="16"/>
                <w:lang w:val="ru-RU" w:eastAsia="ru-RU"/>
              </w:rPr>
              <w:t>Мероприятие 8.</w:t>
            </w:r>
          </w:p>
          <w:p w14:paraId="600DCEC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Газоснабжение  жилых домов по мкр.Запань и 2-ой очереди пос.Запрудовка в г.Катав-Ивановск Челябинской области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0CC3C8F9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E01AFE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1C61AA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7F8EAB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4351EA0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388B6C6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7C97F4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825CAC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0CE0D5F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87C2105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D0B859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E101A3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4AC98FB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19AFEB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22AF59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51CA1C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16766BA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80C361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EAE5E32" w14:textId="77777777" w:rsidTr="00DD745A">
        <w:tc>
          <w:tcPr>
            <w:tcW w:w="130" w:type="pct"/>
            <w:vMerge/>
            <w:shd w:val="clear" w:color="auto" w:fill="auto"/>
          </w:tcPr>
          <w:p w14:paraId="48C5487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379F54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8C30B19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D8D65F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26 502,0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48CC0A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6C82C1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8509C1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26 502,0</w:t>
            </w:r>
          </w:p>
        </w:tc>
        <w:tc>
          <w:tcPr>
            <w:tcW w:w="265" w:type="pct"/>
            <w:vAlign w:val="center"/>
          </w:tcPr>
          <w:p w14:paraId="2781E6F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3D876BA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F3A97A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5D99AC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8143A8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B15621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E62116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341B96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B73D98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66DC45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C135BA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DB0327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B8DEC4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F61951C" w14:textId="77777777" w:rsidTr="00DD745A">
        <w:tc>
          <w:tcPr>
            <w:tcW w:w="130" w:type="pct"/>
            <w:vMerge/>
            <w:shd w:val="clear" w:color="auto" w:fill="auto"/>
          </w:tcPr>
          <w:p w14:paraId="32608E6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D4441D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E9F8E74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A28E9C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26,5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E9E72C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FA7230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9F877E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26,5</w:t>
            </w:r>
          </w:p>
        </w:tc>
        <w:tc>
          <w:tcPr>
            <w:tcW w:w="265" w:type="pct"/>
            <w:vAlign w:val="center"/>
          </w:tcPr>
          <w:p w14:paraId="1C1B912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89CA1F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5BFF6DC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712369B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69ABBE9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927C95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664C80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35AAD2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8B2824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33C72A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1062AA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49E5FC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ACCD70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00508B2" w14:textId="77777777" w:rsidTr="00DD745A">
        <w:tc>
          <w:tcPr>
            <w:tcW w:w="130" w:type="pct"/>
            <w:vMerge/>
            <w:shd w:val="clear" w:color="auto" w:fill="auto"/>
          </w:tcPr>
          <w:p w14:paraId="3DA2392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37748D0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2311D84" w14:textId="77777777" w:rsidR="000D45CF" w:rsidRPr="00652991" w:rsidRDefault="000D45CF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146358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D7F8CE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14E2BA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1EEC769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708D393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74D8068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1E807C3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22ACD0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F079CF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21CB3D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22D68A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3138A3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FA9E30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3786BB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DC977A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65009E7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3CCB9E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9A40400" w14:textId="77777777" w:rsidTr="00DD745A">
        <w:tc>
          <w:tcPr>
            <w:tcW w:w="130" w:type="pct"/>
            <w:vMerge/>
            <w:shd w:val="clear" w:color="auto" w:fill="auto"/>
          </w:tcPr>
          <w:p w14:paraId="1C2B617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746F30A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07E69430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3CFA8D7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26528,5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08D0ACF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DE484B5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42C407F8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26528,5</w:t>
            </w:r>
          </w:p>
        </w:tc>
        <w:tc>
          <w:tcPr>
            <w:tcW w:w="265" w:type="pct"/>
            <w:vAlign w:val="center"/>
          </w:tcPr>
          <w:p w14:paraId="75728471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454FCA9A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11C50FC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65BA19F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45434F2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D7FD5C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C38C6B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92B9CA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926053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  <w:tcBorders>
              <w:bottom w:val="single" w:sz="4" w:space="0" w:color="auto"/>
            </w:tcBorders>
          </w:tcPr>
          <w:p w14:paraId="02A2F88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12636C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21140C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AEFB94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BD6C7CB" w14:textId="77777777" w:rsidTr="00DD745A">
        <w:trPr>
          <w:trHeight w:val="240"/>
        </w:trPr>
        <w:tc>
          <w:tcPr>
            <w:tcW w:w="130" w:type="pct"/>
            <w:vMerge w:val="restart"/>
            <w:shd w:val="clear" w:color="auto" w:fill="auto"/>
          </w:tcPr>
          <w:p w14:paraId="243A761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D09D5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6B3084F7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A71ACE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Мероприятие 9.</w:t>
            </w:r>
          </w:p>
          <w:p w14:paraId="3F69F5D6" w14:textId="6DCE35D4" w:rsidR="000D45CF" w:rsidRPr="00A71ACE" w:rsidRDefault="000D45CF" w:rsidP="002F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</w:t>
            </w:r>
            <w:r w:rsidR="002F348A">
              <w:rPr>
                <w:rFonts w:ascii="Times New Roman" w:hAnsi="Times New Roman"/>
                <w:color w:val="000000"/>
                <w:sz w:val="16"/>
                <w:szCs w:val="16"/>
              </w:rPr>
              <w:t>во газопровода низкого давления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к с.Орловка Катав-Ивановского района</w:t>
            </w:r>
            <w:r w:rsidRPr="00A71AC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8E131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3F57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C6F7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A3C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0673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14:paraId="7A33F6E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14:paraId="3694D56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CC0BF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F3CF0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059561F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E49A74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AA3E5B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CB1DA1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E09124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4D0E165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07CC3F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 w:val="restart"/>
            <w:tcBorders>
              <w:left w:val="single" w:sz="4" w:space="0" w:color="auto"/>
            </w:tcBorders>
          </w:tcPr>
          <w:p w14:paraId="3D763D22" w14:textId="77777777" w:rsidR="000D45CF" w:rsidRPr="00130C9B" w:rsidRDefault="000D45CF" w:rsidP="00130C9B"/>
        </w:tc>
        <w:tc>
          <w:tcPr>
            <w:tcW w:w="248" w:type="pct"/>
            <w:gridSpan w:val="2"/>
            <w:vMerge w:val="restart"/>
          </w:tcPr>
          <w:p w14:paraId="7C1424D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697F5E4" w14:textId="77777777" w:rsidTr="00DD745A">
        <w:trPr>
          <w:trHeight w:val="268"/>
        </w:trPr>
        <w:tc>
          <w:tcPr>
            <w:tcW w:w="130" w:type="pct"/>
            <w:vMerge/>
            <w:shd w:val="clear" w:color="auto" w:fill="auto"/>
          </w:tcPr>
          <w:p w14:paraId="69BB6F5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6AA5595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22931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3248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25400,5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C2B5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6ED7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1A23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7D3B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25400,5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304B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323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7DE8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1613252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8D433A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FCD780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882D54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E3DB15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FC8D2D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64E189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D131EF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196F09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6BDE96D" w14:textId="77777777" w:rsidTr="00DD745A">
        <w:trPr>
          <w:trHeight w:val="210"/>
        </w:trPr>
        <w:tc>
          <w:tcPr>
            <w:tcW w:w="130" w:type="pct"/>
            <w:vMerge/>
            <w:shd w:val="clear" w:color="auto" w:fill="auto"/>
          </w:tcPr>
          <w:p w14:paraId="4EC1188C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60D7A233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767B95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FE30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340,5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5BD4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BA4B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BACD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3A20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340,5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CD20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E90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466C7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FBBFBC8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9B6E65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8B0A5A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BCEC02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5AF11A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84614F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39EBF4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C1C596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69E01F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CACE39E" w14:textId="77777777" w:rsidTr="00DD745A">
        <w:trPr>
          <w:trHeight w:val="225"/>
        </w:trPr>
        <w:tc>
          <w:tcPr>
            <w:tcW w:w="130" w:type="pct"/>
            <w:vMerge/>
            <w:shd w:val="clear" w:color="auto" w:fill="auto"/>
          </w:tcPr>
          <w:p w14:paraId="5EB0B0C5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B7A5BEB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524DB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3C14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A5A7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0E793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D7DA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AA33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3971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5D1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D73DD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B6CA484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1F0515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B6E4EE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1D5BFE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02F951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C76CE6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4D9DAE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4AEB4D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D5B8FE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39B41CB" w14:textId="77777777" w:rsidTr="00DD745A">
        <w:trPr>
          <w:trHeight w:val="255"/>
        </w:trPr>
        <w:tc>
          <w:tcPr>
            <w:tcW w:w="130" w:type="pct"/>
            <w:vMerge/>
            <w:shd w:val="clear" w:color="auto" w:fill="auto"/>
          </w:tcPr>
          <w:p w14:paraId="7FA4F58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766CCAD5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AE389A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E4317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25741,0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208659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CED8A1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9593A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34C0DD83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25741,0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65FEC374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9D2350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609CAA" w14:textId="77777777" w:rsidR="000D45CF" w:rsidRPr="002E4ADF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166EF1D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4EFFEB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0B310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665D4F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BA8746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887723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F362C3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C4AC0E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AD6201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AAD71C4" w14:textId="77777777" w:rsidTr="00DD745A">
        <w:tc>
          <w:tcPr>
            <w:tcW w:w="130" w:type="pct"/>
            <w:vMerge w:val="restart"/>
            <w:shd w:val="clear" w:color="auto" w:fill="auto"/>
          </w:tcPr>
          <w:p w14:paraId="6637DE6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085B6D69" w14:textId="77777777" w:rsidR="000D45CF" w:rsidRPr="00613C10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  <w:t>Мероприятие 10.</w:t>
            </w:r>
          </w:p>
          <w:p w14:paraId="368108C5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Газоснабжение  жилых домов по улицам Подлесная, Чапаева,Чкалова, Знаменская,</w:t>
            </w:r>
          </w:p>
          <w:p w14:paraId="0F3A4D2E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Щорса, Киселева,</w:t>
            </w:r>
          </w:p>
          <w:p w14:paraId="4AAF887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Бр.Пухляковых в г.Катав-Ивановск Челябинской области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4B143F1C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2C6003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1043A0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A32901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0CE4D4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578242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D104B0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51A525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7DD5C09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C4B9EFB" w14:textId="77777777" w:rsidR="000D45CF" w:rsidRPr="00835F5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5" w:type="pct"/>
            <w:vMerge/>
          </w:tcPr>
          <w:p w14:paraId="4C1EC98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426A27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933F90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9E4C80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8D96EA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87707E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97655A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BC188E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B638EA6" w14:textId="77777777" w:rsidTr="00DD745A">
        <w:trPr>
          <w:trHeight w:val="297"/>
        </w:trPr>
        <w:tc>
          <w:tcPr>
            <w:tcW w:w="130" w:type="pct"/>
            <w:vMerge/>
            <w:shd w:val="clear" w:color="auto" w:fill="auto"/>
          </w:tcPr>
          <w:p w14:paraId="5AF224F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6823EB4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DAC40BB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43C086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48451,0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E1AE8F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9679F9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7628AF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19162,5</w:t>
            </w:r>
          </w:p>
        </w:tc>
        <w:tc>
          <w:tcPr>
            <w:tcW w:w="265" w:type="pct"/>
            <w:vAlign w:val="center"/>
          </w:tcPr>
          <w:p w14:paraId="6A79420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17873,0</w:t>
            </w:r>
          </w:p>
        </w:tc>
        <w:tc>
          <w:tcPr>
            <w:tcW w:w="240" w:type="pct"/>
            <w:vAlign w:val="center"/>
          </w:tcPr>
          <w:p w14:paraId="48E5DCE8" w14:textId="77777777" w:rsidR="000D45CF" w:rsidRPr="00A71ACE" w:rsidRDefault="000D45CF" w:rsidP="00F21964">
            <w:pPr>
              <w:spacing w:after="0" w:line="240" w:lineRule="auto"/>
              <w:ind w:left="-113" w:righ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11415,5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558812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F5EA87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D713F56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C978DE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D2A96B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5E53AE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612A2E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3FFC3E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60BE5F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181F52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1A7548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65B24DD" w14:textId="77777777" w:rsidTr="00DD745A">
        <w:trPr>
          <w:trHeight w:val="400"/>
        </w:trPr>
        <w:tc>
          <w:tcPr>
            <w:tcW w:w="130" w:type="pct"/>
            <w:vMerge/>
            <w:shd w:val="clear" w:color="auto" w:fill="auto"/>
          </w:tcPr>
          <w:p w14:paraId="25643F9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1E829B3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2946117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15D7782" w14:textId="690A3319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534,9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9BEB35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3F390F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320C09B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40,1</w:t>
            </w:r>
          </w:p>
        </w:tc>
        <w:tc>
          <w:tcPr>
            <w:tcW w:w="265" w:type="pct"/>
            <w:vAlign w:val="center"/>
          </w:tcPr>
          <w:p w14:paraId="12DDE37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56B025F" w14:textId="0261730F" w:rsidR="000D45CF" w:rsidRPr="00A71ACE" w:rsidRDefault="00121D23" w:rsidP="00121D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494,8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5546E9A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C7F72A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05E6495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04581E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594F8E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F1D46B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12E353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4BD5AC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F5124B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6F984C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D677E0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3CD4021" w14:textId="77777777" w:rsidTr="00DD745A">
        <w:tc>
          <w:tcPr>
            <w:tcW w:w="130" w:type="pct"/>
            <w:vMerge/>
            <w:shd w:val="clear" w:color="auto" w:fill="auto"/>
          </w:tcPr>
          <w:p w14:paraId="51A22D5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5B16001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0BCEF91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B3F420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4D5C54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7FE763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1808BBC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221948F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3F110CF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C2C16E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277A9A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3B56B8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1EAE26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AFD34E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EE382C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91D8FC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E21534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F85AFF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6BCDF2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6CA23D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416D72B" w14:textId="77777777" w:rsidTr="00DD745A">
        <w:trPr>
          <w:trHeight w:val="392"/>
        </w:trPr>
        <w:tc>
          <w:tcPr>
            <w:tcW w:w="130" w:type="pct"/>
            <w:vMerge/>
            <w:shd w:val="clear" w:color="auto" w:fill="auto"/>
          </w:tcPr>
          <w:p w14:paraId="7421E9B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5410B088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F512627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7316A5B" w14:textId="65430B90" w:rsidR="000D45CF" w:rsidRPr="0068274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48985,9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DC9E3C7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1533FE0C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6A5C10B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19202,6</w:t>
            </w:r>
          </w:p>
        </w:tc>
        <w:tc>
          <w:tcPr>
            <w:tcW w:w="265" w:type="pct"/>
            <w:vAlign w:val="center"/>
          </w:tcPr>
          <w:p w14:paraId="1FEB7CB1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17873,0</w:t>
            </w:r>
          </w:p>
        </w:tc>
        <w:tc>
          <w:tcPr>
            <w:tcW w:w="240" w:type="pct"/>
            <w:vAlign w:val="center"/>
          </w:tcPr>
          <w:p w14:paraId="281B66E6" w14:textId="1F0CB78A" w:rsidR="000D45CF" w:rsidRPr="0068274E" w:rsidRDefault="00121D23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11910,3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E473BCE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DCE14CB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6008A1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DBF304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AAB36F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5682CD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88C49A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8F1A16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8CA705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944BE1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D3CE48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EC5E5AB" w14:textId="77777777" w:rsidTr="00DD745A">
        <w:trPr>
          <w:trHeight w:val="396"/>
        </w:trPr>
        <w:tc>
          <w:tcPr>
            <w:tcW w:w="130" w:type="pct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5B49703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2B623DBA" w14:textId="77777777" w:rsidR="000D45CF" w:rsidRPr="00613C10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  <w:t>Мероприятие 11.</w:t>
            </w:r>
          </w:p>
          <w:p w14:paraId="72E6E34E" w14:textId="77777777" w:rsidR="000D45CF" w:rsidRPr="00A71ACE" w:rsidRDefault="000D45CF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Строительство газопровода высокого давления 0,6 МПа к с.Орловка Катав-Ивановского района</w:t>
            </w:r>
          </w:p>
        </w:tc>
        <w:tc>
          <w:tcPr>
            <w:tcW w:w="23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AB2644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CD28" w14:textId="787BED13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10923.8</w:t>
            </w:r>
          </w:p>
        </w:tc>
        <w:tc>
          <w:tcPr>
            <w:tcW w:w="27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B631D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251A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3226F7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1C251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bottom w:val="single" w:sz="4" w:space="0" w:color="000000"/>
            </w:tcBorders>
            <w:vAlign w:val="center"/>
          </w:tcPr>
          <w:p w14:paraId="21C7C7E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6664,7</w:t>
            </w:r>
          </w:p>
        </w:tc>
        <w:tc>
          <w:tcPr>
            <w:tcW w:w="240" w:type="pct"/>
            <w:tcBorders>
              <w:bottom w:val="single" w:sz="4" w:space="0" w:color="000000"/>
            </w:tcBorders>
            <w:vAlign w:val="center"/>
          </w:tcPr>
          <w:p w14:paraId="084D0659" w14:textId="62984826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4259,1</w:t>
            </w:r>
          </w:p>
        </w:tc>
        <w:tc>
          <w:tcPr>
            <w:tcW w:w="239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DF9298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B9CA9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49D3049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D5233E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59E783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4B76B88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4914DF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5689E1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985123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1118EDF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46D439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2EFC865" w14:textId="77777777" w:rsidTr="00DD745A">
        <w:tc>
          <w:tcPr>
            <w:tcW w:w="130" w:type="pct"/>
            <w:vMerge/>
            <w:shd w:val="clear" w:color="auto" w:fill="auto"/>
          </w:tcPr>
          <w:p w14:paraId="3908C2B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2022A80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C95855C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F2A12AF" w14:textId="0316BA9D" w:rsidR="000D45CF" w:rsidRPr="00A71ACE" w:rsidRDefault="00121D23" w:rsidP="00121D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4,3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C1B8B9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57C69BF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7959F51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B1D8E6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07ED3E92" w14:textId="02FD9B0C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4,3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386142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39BFB69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ACDA9D0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EF83EF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4938E1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BBF3A2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227120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FEAABC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18CC84A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7908C2D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028A93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95FD819" w14:textId="77777777" w:rsidTr="00DD745A">
        <w:trPr>
          <w:trHeight w:val="850"/>
        </w:trPr>
        <w:tc>
          <w:tcPr>
            <w:tcW w:w="130" w:type="pct"/>
            <w:vMerge/>
            <w:shd w:val="clear" w:color="auto" w:fill="auto"/>
          </w:tcPr>
          <w:p w14:paraId="13E78D6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5278F0A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49A75371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338E39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88064B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0A464D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1DBCA9C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69CAEB5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28B29E6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7749C2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7F986FB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1602CBF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457D91E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930F63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627D2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B687E4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2C1A20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9724C9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0F06F4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2EADD4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736B8E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9E1F2D7" w14:textId="77777777" w:rsidTr="00DD745A">
        <w:tc>
          <w:tcPr>
            <w:tcW w:w="130" w:type="pct"/>
            <w:vMerge/>
            <w:shd w:val="clear" w:color="auto" w:fill="auto"/>
          </w:tcPr>
          <w:p w14:paraId="5CF205A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BD0D2CE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5340693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7ECF1CB" w14:textId="2FB06EB4" w:rsidR="000D45CF" w:rsidRPr="0068274E" w:rsidRDefault="00121D23" w:rsidP="00121D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10928,1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804E205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E5FBB86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29A9D820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73D5124C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6664,7</w:t>
            </w:r>
          </w:p>
        </w:tc>
        <w:tc>
          <w:tcPr>
            <w:tcW w:w="240" w:type="pct"/>
            <w:vAlign w:val="center"/>
          </w:tcPr>
          <w:p w14:paraId="502BE32C" w14:textId="5AA0CE63" w:rsidR="000D45CF" w:rsidRPr="0068274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4263,4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3EB6E8AD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0A08F896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5354DC3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8F4FF5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9F3993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149EE8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C50B48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F2B09D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126790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BFDEEE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7C2DE9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8A365F0" w14:textId="77777777" w:rsidTr="00DD745A">
        <w:tc>
          <w:tcPr>
            <w:tcW w:w="130" w:type="pct"/>
            <w:vMerge w:val="restart"/>
            <w:shd w:val="clear" w:color="auto" w:fill="auto"/>
          </w:tcPr>
          <w:p w14:paraId="5C2DED7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68FC7D8B" w14:textId="77777777" w:rsidR="000D45CF" w:rsidRPr="00613C10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Мероприятие 12.</w:t>
            </w:r>
          </w:p>
          <w:p w14:paraId="396932FC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Газоснабжение  жилых домов  по улицам Гребнева, 1Мая, Ленина, Пролетарская, Бабушкина, Кукарина, Пушкинаи прилегающих к ним переулкам: Большого, Менделеева, Павлова, Крупской, Морозова, Матросова в городе Юрюзани Катав-Ивановского района 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13D5C032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  <w:p w14:paraId="0A3AFF0E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577B1B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7B1A651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EA4281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AA328B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205DC1F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47E6A6C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7699D54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698A1C0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881EDD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B8DEF3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F1F5EA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17F440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A6170B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72E3B2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3A1229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7B99EC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070D058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99A89C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637858D" w14:textId="77777777" w:rsidTr="00DD745A">
        <w:tc>
          <w:tcPr>
            <w:tcW w:w="130" w:type="pct"/>
            <w:vMerge/>
            <w:shd w:val="clear" w:color="auto" w:fill="auto"/>
          </w:tcPr>
          <w:p w14:paraId="0F8A843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4FFE747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6FC6CE32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  <w:p w14:paraId="38E1539E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51AD30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36DEDA4" w14:textId="1917C77E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34459,0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B42994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4FFE7F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6872525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4CD66C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6ED1A0A" w14:textId="65B65CB8" w:rsidR="000D45CF" w:rsidRPr="00A71ACE" w:rsidRDefault="00121D23" w:rsidP="00121D23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34459,0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610CD67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448D3F9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9CE71CD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FF0CAC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39FC6C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39A7B3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875D78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BDA3B1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2E1AEF6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A5E0AE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4D5B96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7656F3F" w14:textId="77777777" w:rsidTr="00DD745A">
        <w:tc>
          <w:tcPr>
            <w:tcW w:w="130" w:type="pct"/>
            <w:vMerge/>
            <w:shd w:val="clear" w:color="auto" w:fill="auto"/>
          </w:tcPr>
          <w:p w14:paraId="4B0B753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19BEC7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25CC2B6A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  <w:p w14:paraId="24AA373C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3115B557" w14:textId="02E90FCB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11411,2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8DA9B7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58A8A9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0EF4318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491BE97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4ED9797D" w14:textId="22D6DFFF" w:rsidR="000D45CF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11411,2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8168DC6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449A4D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845C9FB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862A86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BE2775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A0A1AB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0B039C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3A613F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3559925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84F439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3E0854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06AC6CC" w14:textId="77777777" w:rsidTr="00DD745A">
        <w:tc>
          <w:tcPr>
            <w:tcW w:w="130" w:type="pct"/>
            <w:vMerge/>
            <w:shd w:val="clear" w:color="auto" w:fill="auto"/>
          </w:tcPr>
          <w:p w14:paraId="0969B32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370AD555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35A6E284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E4CA41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3D40D54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B4328C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A817E7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34DE73D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550E4D8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20C01E43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0555C65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6A77EF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2BF289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A84242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A6BF86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B26955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23CDED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43E824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D17B36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14A74A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3BDB5D5" w14:textId="77777777" w:rsidTr="00DD745A">
        <w:tc>
          <w:tcPr>
            <w:tcW w:w="130" w:type="pct"/>
            <w:vMerge/>
            <w:shd w:val="clear" w:color="auto" w:fill="auto"/>
          </w:tcPr>
          <w:p w14:paraId="3B59518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6C9AAAEF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49C7C07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24ECCEC" w14:textId="469AE827" w:rsidR="000D45CF" w:rsidRPr="0068274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45870,2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4182BF0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E5A647D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7CCDF921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04DB7282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71C4A117" w14:textId="38145D80" w:rsidR="000D45CF" w:rsidRPr="0068274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45870,2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1F64F495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7F07AA1A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415AD9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EB072E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235295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C7EC5A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6710DC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A2A660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799198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775E521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0E3F1B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A4F20F7" w14:textId="77777777" w:rsidTr="00DD745A">
        <w:trPr>
          <w:trHeight w:val="355"/>
        </w:trPr>
        <w:tc>
          <w:tcPr>
            <w:tcW w:w="130" w:type="pct"/>
            <w:vMerge w:val="restart"/>
            <w:shd w:val="clear" w:color="auto" w:fill="auto"/>
          </w:tcPr>
          <w:p w14:paraId="6FF55B8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shd w:val="clear" w:color="auto" w:fill="auto"/>
          </w:tcPr>
          <w:p w14:paraId="32C46DBC" w14:textId="77777777" w:rsidR="000D45CF" w:rsidRPr="00613C10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Мероприятие 13.</w:t>
            </w:r>
          </w:p>
          <w:p w14:paraId="34B2812A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оказание услуг по техническому надзору </w:t>
            </w: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при строительстве газопровода высокого давления с.Орловка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2071E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ФБ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7E21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95E2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ECBA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871D5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14:paraId="3353C4E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14:paraId="2FB4D70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AA524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24529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881B6BC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34C2D9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C7D541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F0FE19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F4DC1D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511E4C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5A820B9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4A04932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C8D0D9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C3D5BBF" w14:textId="77777777" w:rsidTr="00DD745A">
        <w:trPr>
          <w:trHeight w:val="274"/>
        </w:trPr>
        <w:tc>
          <w:tcPr>
            <w:tcW w:w="130" w:type="pct"/>
            <w:vMerge/>
            <w:shd w:val="clear" w:color="auto" w:fill="auto"/>
          </w:tcPr>
          <w:p w14:paraId="08B065A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723924F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BFB63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F7CEE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9F1E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52E1C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AD1AA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36E3BCA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59C9198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E6099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0BD29C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69B66D7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2C51A7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E95820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8AA19D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0AF0C8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680576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44A60BB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311D657F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FCB7B1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D29046F" w14:textId="77777777" w:rsidTr="00DD745A">
        <w:trPr>
          <w:trHeight w:val="279"/>
        </w:trPr>
        <w:tc>
          <w:tcPr>
            <w:tcW w:w="130" w:type="pct"/>
            <w:vMerge/>
            <w:shd w:val="clear" w:color="auto" w:fill="auto"/>
          </w:tcPr>
          <w:p w14:paraId="68F5920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2FF079CD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7D8417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413F4B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208,9</w:t>
            </w:r>
          </w:p>
        </w:tc>
        <w:tc>
          <w:tcPr>
            <w:tcW w:w="275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26116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75E772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3CCA24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000000"/>
            </w:tcBorders>
            <w:vAlign w:val="center"/>
          </w:tcPr>
          <w:p w14:paraId="0B23BD18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208,9</w:t>
            </w:r>
          </w:p>
        </w:tc>
        <w:tc>
          <w:tcPr>
            <w:tcW w:w="240" w:type="pct"/>
            <w:tcBorders>
              <w:top w:val="single" w:sz="4" w:space="0" w:color="000000"/>
            </w:tcBorders>
            <w:vAlign w:val="center"/>
          </w:tcPr>
          <w:p w14:paraId="7519F86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005BEB47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615DC481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5486E2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B73FAA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F1220A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57B232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0002E0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1F3092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73B3F19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594728E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9FA29F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A0281C8" w14:textId="77777777" w:rsidTr="00DD745A">
        <w:trPr>
          <w:trHeight w:val="739"/>
        </w:trPr>
        <w:tc>
          <w:tcPr>
            <w:tcW w:w="130" w:type="pct"/>
            <w:vMerge/>
            <w:shd w:val="clear" w:color="auto" w:fill="auto"/>
          </w:tcPr>
          <w:p w14:paraId="199BDB0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0B2EB167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587AB0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7633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35708EF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FE7059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28D0AA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000000"/>
            </w:tcBorders>
            <w:vAlign w:val="center"/>
          </w:tcPr>
          <w:p w14:paraId="20D9C46E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000000"/>
            </w:tcBorders>
            <w:vAlign w:val="center"/>
          </w:tcPr>
          <w:p w14:paraId="5D516C0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17AB227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1B56E13D" w14:textId="77777777" w:rsidR="000D45CF" w:rsidRPr="00A71AC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F0BB41A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F094C9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2CB5216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D18CFB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BE46788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464A904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04B4EBC7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2BC5E54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1FA4A55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FB20EF3" w14:textId="77777777" w:rsidTr="00DD745A">
        <w:trPr>
          <w:trHeight w:val="235"/>
        </w:trPr>
        <w:tc>
          <w:tcPr>
            <w:tcW w:w="13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D39CCD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shd w:val="clear" w:color="auto" w:fill="auto"/>
          </w:tcPr>
          <w:p w14:paraId="1D753A1E" w14:textId="77777777" w:rsidR="000D45CF" w:rsidRPr="00A71ACE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35433FBB" w14:textId="77777777" w:rsidR="000D45CF" w:rsidRPr="00652991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FF0B090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208,9</w:t>
            </w:r>
          </w:p>
          <w:p w14:paraId="7FB27706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C8D24FA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4DD07824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14:paraId="519DD784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Align w:val="center"/>
          </w:tcPr>
          <w:p w14:paraId="2F61C602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208,9</w:t>
            </w:r>
          </w:p>
        </w:tc>
        <w:tc>
          <w:tcPr>
            <w:tcW w:w="240" w:type="pct"/>
            <w:vAlign w:val="center"/>
          </w:tcPr>
          <w:p w14:paraId="54F61983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  <w:vAlign w:val="center"/>
          </w:tcPr>
          <w:p w14:paraId="003D87D1" w14:textId="77777777" w:rsidR="000D45CF" w:rsidRPr="0068274E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8274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3900C81" w14:textId="77777777" w:rsidR="000D45CF" w:rsidRPr="00613C10" w:rsidRDefault="000D45C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  <w:vAlign w:val="center"/>
          </w:tcPr>
          <w:p w14:paraId="583C97D1" w14:textId="77777777" w:rsidR="000D45CF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  <w:vAlign w:val="center"/>
          </w:tcPr>
          <w:p w14:paraId="279904D2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  <w:vAlign w:val="center"/>
          </w:tcPr>
          <w:p w14:paraId="345AA23D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  <w:vAlign w:val="center"/>
          </w:tcPr>
          <w:p w14:paraId="140ECF9C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  <w:vAlign w:val="center"/>
          </w:tcPr>
          <w:p w14:paraId="173F5829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  <w:vAlign w:val="center"/>
          </w:tcPr>
          <w:p w14:paraId="7425D11E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  <w:gridSpan w:val="5"/>
            <w:vMerge/>
            <w:tcBorders>
              <w:right w:val="single" w:sz="4" w:space="0" w:color="auto"/>
            </w:tcBorders>
          </w:tcPr>
          <w:p w14:paraId="69D45CE3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gridSpan w:val="4"/>
            <w:vMerge/>
            <w:tcBorders>
              <w:left w:val="single" w:sz="4" w:space="0" w:color="auto"/>
            </w:tcBorders>
          </w:tcPr>
          <w:p w14:paraId="12FC6D60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8FCA77B" w14:textId="77777777" w:rsidR="000D45CF" w:rsidRPr="006A7DBC" w:rsidRDefault="000D45CF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38C2B08" w14:textId="77777777" w:rsidTr="00DD745A">
        <w:trPr>
          <w:trHeight w:val="281"/>
        </w:trPr>
        <w:tc>
          <w:tcPr>
            <w:tcW w:w="13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CF43E1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FEF2F1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BAC152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A97425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D95AA7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87777F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A42C4AD" w14:textId="77777777" w:rsidR="00F21964" w:rsidRPr="00CF6CD7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F6CD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Мероприятие 14.</w:t>
            </w:r>
          </w:p>
          <w:p w14:paraId="6E8021A6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«Газоснабжение жилых домов по улицам по ул. Уральская, пер. Борцов, пер 1-ый Дудина, пер 2-ой Дудина, пер. Солоцкий, пер. Сосновский, ул. Салова, ул. Майская площадь в г. Катав-Ивановск Челябинской области».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97C06F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E482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2D43C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4FA5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558F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1CDF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79AA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DB2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D54E1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E22C4C3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6E3745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EF1E42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0C968E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9CA587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02B15C7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6935561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gridSpan w:val="7"/>
            <w:tcBorders>
              <w:left w:val="single" w:sz="4" w:space="0" w:color="auto"/>
            </w:tcBorders>
          </w:tcPr>
          <w:p w14:paraId="3E356D4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22AF20D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7CD506A" w14:textId="77777777" w:rsidTr="00DD745A">
        <w:trPr>
          <w:trHeight w:val="371"/>
        </w:trPr>
        <w:tc>
          <w:tcPr>
            <w:tcW w:w="130" w:type="pct"/>
            <w:vMerge/>
            <w:shd w:val="clear" w:color="auto" w:fill="auto"/>
          </w:tcPr>
          <w:p w14:paraId="235B919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AED5D32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D0CFF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87791" w14:textId="4E3EEC5B" w:rsidR="00F21964" w:rsidRPr="00A71ACE" w:rsidRDefault="00121D23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19779,9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FC2D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3027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307F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676E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CA81B" w14:textId="2317F519" w:rsidR="00F21964" w:rsidRPr="00A71ACE" w:rsidRDefault="00121D23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19779,9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D70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AAB20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97CC73B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2F3F2A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3B1EBA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BAA5BD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191BF0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7F59BE9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0F275D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gridSpan w:val="7"/>
            <w:tcBorders>
              <w:left w:val="single" w:sz="4" w:space="0" w:color="auto"/>
            </w:tcBorders>
          </w:tcPr>
          <w:p w14:paraId="60A0574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02404CC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8D96EF6" w14:textId="77777777" w:rsidTr="00DD745A">
        <w:trPr>
          <w:trHeight w:val="266"/>
        </w:trPr>
        <w:tc>
          <w:tcPr>
            <w:tcW w:w="130" w:type="pct"/>
            <w:vMerge/>
            <w:shd w:val="clear" w:color="auto" w:fill="auto"/>
          </w:tcPr>
          <w:p w14:paraId="1A92FD9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416E61E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6CE16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CFCE1" w14:textId="17B3B9A9" w:rsidR="00F21964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19,8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E2A3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7529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7F1A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F41A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97C8" w14:textId="6B131F7C" w:rsidR="00F21964" w:rsidRPr="00A71ACE" w:rsidRDefault="00121D23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19,8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827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6BD0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00F1B5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E9902B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F09269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D19D35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2CE30F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B3829B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74A5836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gridSpan w:val="7"/>
            <w:tcBorders>
              <w:left w:val="single" w:sz="4" w:space="0" w:color="auto"/>
            </w:tcBorders>
          </w:tcPr>
          <w:p w14:paraId="0CB0396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5F96020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7499D8D" w14:textId="77777777" w:rsidTr="00DD745A">
        <w:trPr>
          <w:trHeight w:val="765"/>
        </w:trPr>
        <w:tc>
          <w:tcPr>
            <w:tcW w:w="130" w:type="pct"/>
            <w:vMerge/>
            <w:shd w:val="clear" w:color="auto" w:fill="auto"/>
          </w:tcPr>
          <w:p w14:paraId="68829CB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5C33860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6AC8A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6191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DD4A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4258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130A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3FA3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1F1E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51E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7ECD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4E62A42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CEFEF4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BBA832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D474B2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31A45D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1F752C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482F832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gridSpan w:val="7"/>
            <w:tcBorders>
              <w:left w:val="single" w:sz="4" w:space="0" w:color="auto"/>
            </w:tcBorders>
          </w:tcPr>
          <w:p w14:paraId="61C7F18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4E89608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D8A2738" w14:textId="77777777" w:rsidTr="00DD745A">
        <w:trPr>
          <w:trHeight w:val="214"/>
        </w:trPr>
        <w:tc>
          <w:tcPr>
            <w:tcW w:w="130" w:type="pct"/>
            <w:vMerge/>
            <w:shd w:val="clear" w:color="auto" w:fill="auto"/>
          </w:tcPr>
          <w:p w14:paraId="2E2DD0A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C434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6835CC70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nil"/>
            </w:tcBorders>
            <w:shd w:val="clear" w:color="auto" w:fill="auto"/>
            <w:vAlign w:val="center"/>
          </w:tcPr>
          <w:p w14:paraId="72F0E4D0" w14:textId="7EBB6488" w:rsidR="00F21964" w:rsidRPr="00613C10" w:rsidRDefault="00121D23" w:rsidP="00F21964">
            <w:pPr>
              <w:spacing w:after="0" w:line="240" w:lineRule="auto"/>
              <w:ind w:right="-16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19799,6</w:t>
            </w:r>
            <w:r w:rsidR="00F21964" w:rsidRPr="00613C1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75" w:type="pct"/>
            <w:tcBorders>
              <w:top w:val="nil"/>
            </w:tcBorders>
            <w:shd w:val="clear" w:color="auto" w:fill="auto"/>
            <w:vAlign w:val="center"/>
          </w:tcPr>
          <w:p w14:paraId="1E86F0A2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nil"/>
            </w:tcBorders>
            <w:shd w:val="clear" w:color="auto" w:fill="auto"/>
            <w:vAlign w:val="center"/>
          </w:tcPr>
          <w:p w14:paraId="39CA2E13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C5663B9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nil"/>
            </w:tcBorders>
            <w:vAlign w:val="center"/>
          </w:tcPr>
          <w:p w14:paraId="393C7B5C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nil"/>
            </w:tcBorders>
            <w:vAlign w:val="center"/>
          </w:tcPr>
          <w:p w14:paraId="60555961" w14:textId="6036EF9E" w:rsidR="00F21964" w:rsidRPr="00613C10" w:rsidRDefault="00121D23" w:rsidP="00F21964">
            <w:pPr>
              <w:spacing w:after="0" w:line="240" w:lineRule="auto"/>
              <w:ind w:right="-16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19799,6</w:t>
            </w:r>
            <w:r w:rsidR="00F21964" w:rsidRPr="00613C1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39" w:type="pct"/>
            <w:tcBorders>
              <w:top w:val="nil"/>
              <w:right w:val="single" w:sz="4" w:space="0" w:color="auto"/>
            </w:tcBorders>
            <w:vAlign w:val="center"/>
          </w:tcPr>
          <w:p w14:paraId="4552B9BA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nil"/>
              <w:left w:val="single" w:sz="4" w:space="0" w:color="auto"/>
            </w:tcBorders>
            <w:vAlign w:val="center"/>
          </w:tcPr>
          <w:p w14:paraId="11ABE618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  <w:vAlign w:val="center"/>
          </w:tcPr>
          <w:p w14:paraId="0AA6F22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  <w:vAlign w:val="center"/>
          </w:tcPr>
          <w:p w14:paraId="41A5587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  <w:vAlign w:val="center"/>
          </w:tcPr>
          <w:p w14:paraId="7F3F252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  <w:vAlign w:val="center"/>
          </w:tcPr>
          <w:p w14:paraId="3480CF7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  <w:vAlign w:val="center"/>
          </w:tcPr>
          <w:p w14:paraId="4CA3C59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  <w:vAlign w:val="center"/>
          </w:tcPr>
          <w:p w14:paraId="41E04F5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pct"/>
            <w:gridSpan w:val="2"/>
            <w:tcBorders>
              <w:top w:val="nil"/>
              <w:right w:val="single" w:sz="4" w:space="0" w:color="auto"/>
            </w:tcBorders>
          </w:tcPr>
          <w:p w14:paraId="5551288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gridSpan w:val="7"/>
            <w:tcBorders>
              <w:top w:val="nil"/>
              <w:left w:val="single" w:sz="4" w:space="0" w:color="auto"/>
            </w:tcBorders>
          </w:tcPr>
          <w:p w14:paraId="258DA8E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tcBorders>
              <w:top w:val="nil"/>
            </w:tcBorders>
          </w:tcPr>
          <w:p w14:paraId="46956D2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1013D5F" w14:textId="77777777" w:rsidTr="00DD745A">
        <w:trPr>
          <w:trHeight w:val="495"/>
        </w:trPr>
        <w:tc>
          <w:tcPr>
            <w:tcW w:w="130" w:type="pct"/>
            <w:vMerge/>
            <w:shd w:val="clear" w:color="auto" w:fill="auto"/>
          </w:tcPr>
          <w:p w14:paraId="680F814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5E0982E" w14:textId="77777777" w:rsidR="00F21964" w:rsidRPr="00494EF9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Мероприятие 15.</w:t>
            </w:r>
          </w:p>
          <w:p w14:paraId="043AE672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 xml:space="preserve"> «Газоснабжение жилых домов по улице Студенческая, Загородная,Учительская,Репина,Зои Космодемьянской,Герцена,Шишкеина в п.Башлес по ул.Пугачеыская,Свердловская,Олега Кошевого,Лермонтова,Есенина,Красная в п.Магнитстрой по ул.Подгорная,Волкова,Усть-Катавская,Ключевая г.Катав-Ивановск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74CB3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64C17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1D8C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5727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590A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B4AC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1AF8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CC9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82B55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372815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AD9118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481DB2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4C15E1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943093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BC58F0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pct"/>
            <w:gridSpan w:val="2"/>
            <w:tcBorders>
              <w:right w:val="single" w:sz="4" w:space="0" w:color="auto"/>
            </w:tcBorders>
          </w:tcPr>
          <w:p w14:paraId="350C9F5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gridSpan w:val="7"/>
            <w:tcBorders>
              <w:left w:val="single" w:sz="4" w:space="0" w:color="auto"/>
            </w:tcBorders>
          </w:tcPr>
          <w:p w14:paraId="40489A8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3C5C038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CE1ABE3" w14:textId="77777777" w:rsidTr="00DD745A">
        <w:trPr>
          <w:trHeight w:val="450"/>
        </w:trPr>
        <w:tc>
          <w:tcPr>
            <w:tcW w:w="130" w:type="pct"/>
            <w:vMerge/>
            <w:shd w:val="clear" w:color="auto" w:fill="auto"/>
          </w:tcPr>
          <w:p w14:paraId="179C36B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EECA03D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C2B1D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9EC10A" w14:textId="77777777" w:rsidR="00F21964" w:rsidRPr="00A71ACE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50662,1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07DB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A51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E064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377A1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15147" w14:textId="77777777" w:rsidR="00F21964" w:rsidRPr="00A71ACE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50662,1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D8F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3AB90C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ED9C1D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2EF70E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CB7FE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7F5770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EE56D9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2AB00D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054C2C0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5641959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2D143FD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C39041A" w14:textId="77777777" w:rsidTr="00DD745A">
        <w:trPr>
          <w:trHeight w:val="495"/>
        </w:trPr>
        <w:tc>
          <w:tcPr>
            <w:tcW w:w="130" w:type="pct"/>
            <w:vMerge/>
            <w:shd w:val="clear" w:color="auto" w:fill="auto"/>
          </w:tcPr>
          <w:p w14:paraId="788C17A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1753D90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77E92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FAF41" w14:textId="2294FFA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50,7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3598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DA4A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3292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ED91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B4756" w14:textId="7B0F4130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50,7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6B0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2117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0D568C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21BD5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7696FA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2EDF4C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DD3268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8797BB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778B9BD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41E6F6E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5499D2C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D0ABAFA" w14:textId="77777777" w:rsidTr="00DD745A">
        <w:trPr>
          <w:trHeight w:val="1005"/>
        </w:trPr>
        <w:tc>
          <w:tcPr>
            <w:tcW w:w="130" w:type="pct"/>
            <w:vMerge/>
            <w:shd w:val="clear" w:color="auto" w:fill="auto"/>
          </w:tcPr>
          <w:p w14:paraId="225F161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4DE3BA1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264D5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314F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7726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C1E1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A9E2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1796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A882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5E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7C066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A0DB62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B125DE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AA9F97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5D3C55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8473BA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FC9533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4989FFB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4E247CD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68D6A1D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3F2FF26" w14:textId="77777777" w:rsidTr="00DD745A">
        <w:trPr>
          <w:trHeight w:val="525"/>
        </w:trPr>
        <w:tc>
          <w:tcPr>
            <w:tcW w:w="130" w:type="pct"/>
            <w:vMerge/>
            <w:shd w:val="clear" w:color="auto" w:fill="auto"/>
          </w:tcPr>
          <w:p w14:paraId="6FB3B97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4632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37C8B3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B6161" w14:textId="7ED9B86A" w:rsidR="00F21964" w:rsidRPr="00494EF9" w:rsidRDefault="00B17D5F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50712,8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3A4B8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8328EB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C5A5CC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</w:tcBorders>
            <w:vAlign w:val="center"/>
          </w:tcPr>
          <w:p w14:paraId="28766890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</w:tcBorders>
            <w:vAlign w:val="center"/>
          </w:tcPr>
          <w:p w14:paraId="619633E7" w14:textId="05FACB07" w:rsidR="00F21964" w:rsidRPr="00494EF9" w:rsidRDefault="00B17D5F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50712,8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520BB8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9873C7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B9E5C4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546F87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EB6E3E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9527D6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CA263E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CDFCD0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70C8F77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68CA17A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2BFA148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D64B445" w14:textId="77777777" w:rsidTr="00DD745A">
        <w:trPr>
          <w:trHeight w:val="388"/>
        </w:trPr>
        <w:tc>
          <w:tcPr>
            <w:tcW w:w="130" w:type="pct"/>
            <w:vMerge/>
            <w:shd w:val="clear" w:color="auto" w:fill="auto"/>
          </w:tcPr>
          <w:p w14:paraId="0C3328C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10BB4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AB9F5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auto" w:fill="auto"/>
            <w:vAlign w:val="center"/>
          </w:tcPr>
          <w:p w14:paraId="3C5C9D02" w14:textId="77777777" w:rsidR="00F21964" w:rsidRPr="00A71ACE" w:rsidRDefault="00F21964" w:rsidP="00F21964">
            <w:pPr>
              <w:spacing w:after="0" w:line="240" w:lineRule="auto"/>
              <w:ind w:right="-16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800279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8FCED0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vMerge/>
            <w:shd w:val="clear" w:color="auto" w:fill="auto"/>
            <w:vAlign w:val="center"/>
          </w:tcPr>
          <w:p w14:paraId="2A1F1A5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14:paraId="06413BF1" w14:textId="77777777" w:rsidR="00F21964" w:rsidRPr="00A71ACE" w:rsidRDefault="00F21964" w:rsidP="00F21964">
            <w:pPr>
              <w:spacing w:after="0" w:line="240" w:lineRule="auto"/>
              <w:ind w:right="-137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  <w:vAlign w:val="center"/>
          </w:tcPr>
          <w:p w14:paraId="0FA54DF7" w14:textId="77777777" w:rsidR="00F21964" w:rsidRPr="00A71ACE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Merge/>
            <w:tcBorders>
              <w:right w:val="single" w:sz="4" w:space="0" w:color="auto"/>
            </w:tcBorders>
            <w:vAlign w:val="center"/>
          </w:tcPr>
          <w:p w14:paraId="53ACC62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</w:tcBorders>
            <w:vAlign w:val="center"/>
          </w:tcPr>
          <w:p w14:paraId="263AED0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DA4397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03CE00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A6BFC1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BB295A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D243AA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1EBE73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5212508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23A7DDD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79F6D56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B622AC6" w14:textId="77777777" w:rsidTr="00DD745A">
        <w:trPr>
          <w:trHeight w:val="189"/>
        </w:trPr>
        <w:tc>
          <w:tcPr>
            <w:tcW w:w="130" w:type="pct"/>
            <w:vMerge/>
            <w:shd w:val="clear" w:color="auto" w:fill="auto"/>
          </w:tcPr>
          <w:p w14:paraId="6B64803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97FDA7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Мероприятие 16.</w:t>
            </w:r>
          </w:p>
          <w:p w14:paraId="26EA955C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color w:val="000000"/>
                <w:sz w:val="16"/>
                <w:szCs w:val="16"/>
              </w:rPr>
              <w:t>Услуги по строительному контролю при выполнении работ по строительству объекта газоснабжения жилых домов с.Орловка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0ABEA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  <w:p w14:paraId="4D7FDA0B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CAE0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C970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A137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9EA9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97067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A1F8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08B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019A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1C4752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8CF4B6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38DBB3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F54EBC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7E6ECB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115039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 w:val="restart"/>
            <w:tcBorders>
              <w:right w:val="single" w:sz="4" w:space="0" w:color="auto"/>
            </w:tcBorders>
          </w:tcPr>
          <w:p w14:paraId="2E38D95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 w:val="restart"/>
            <w:tcBorders>
              <w:left w:val="single" w:sz="4" w:space="0" w:color="auto"/>
            </w:tcBorders>
          </w:tcPr>
          <w:p w14:paraId="55F755C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0CA32F8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6BD3C0D" w14:textId="77777777" w:rsidTr="00DD745A">
        <w:trPr>
          <w:trHeight w:val="255"/>
        </w:trPr>
        <w:tc>
          <w:tcPr>
            <w:tcW w:w="130" w:type="pct"/>
            <w:vMerge/>
            <w:shd w:val="clear" w:color="auto" w:fill="auto"/>
          </w:tcPr>
          <w:p w14:paraId="300FCFA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99D74A8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14611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9EFB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EFF4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4038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96AB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F48A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29FE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697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2C59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D829B14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6841FB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5C173F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98AA55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6F5056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50DDB06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63C5A47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3043D19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4CC253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1A8BE4B" w14:textId="77777777" w:rsidTr="00DD745A">
        <w:trPr>
          <w:trHeight w:val="187"/>
        </w:trPr>
        <w:tc>
          <w:tcPr>
            <w:tcW w:w="130" w:type="pct"/>
            <w:vMerge/>
            <w:shd w:val="clear" w:color="auto" w:fill="auto"/>
          </w:tcPr>
          <w:p w14:paraId="74B57C9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17A6E38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35CCC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BBABA" w14:textId="77777777" w:rsidR="00F21964" w:rsidRPr="00A71ACE" w:rsidRDefault="00F21964" w:rsidP="00F21964">
            <w:pPr>
              <w:spacing w:after="0" w:line="240" w:lineRule="auto"/>
              <w:ind w:right="-16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879,6</w:t>
            </w:r>
            <w:r w:rsidRPr="00A71A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7496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73BC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E586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C56E" w14:textId="77777777" w:rsidR="00F21964" w:rsidRPr="00A71ACE" w:rsidRDefault="00F21964" w:rsidP="00F21964">
            <w:pPr>
              <w:spacing w:after="0" w:line="240" w:lineRule="auto"/>
              <w:ind w:right="-16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879,6</w:t>
            </w:r>
            <w:r w:rsidRPr="00A71A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CEE8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2AD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2B79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0492A7E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1EFDE1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A27182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8D6722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5E7094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B5CD0F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52C9BFE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20D45D9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E16F45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53CB683" w14:textId="77777777" w:rsidTr="00DD745A">
        <w:trPr>
          <w:trHeight w:val="240"/>
        </w:trPr>
        <w:tc>
          <w:tcPr>
            <w:tcW w:w="130" w:type="pct"/>
            <w:vMerge/>
            <w:shd w:val="clear" w:color="auto" w:fill="auto"/>
          </w:tcPr>
          <w:p w14:paraId="6199136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88AD759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44541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192E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C610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4537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1EB7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33721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6D35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8F1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C412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179BEF7A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43ED64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9AFACD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386E41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58E9F9D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323582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1DF95A8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0212099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907A47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B156503" w14:textId="77777777" w:rsidTr="00DD745A">
        <w:trPr>
          <w:trHeight w:val="285"/>
        </w:trPr>
        <w:tc>
          <w:tcPr>
            <w:tcW w:w="130" w:type="pct"/>
            <w:vMerge/>
            <w:shd w:val="clear" w:color="auto" w:fill="auto"/>
          </w:tcPr>
          <w:p w14:paraId="053264D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952A16F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80DC2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4B281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879,6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CF69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1D31A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C4BC2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DF9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879,6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D53E5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5B3E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15EAC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989BDC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4427E9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5FE638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B3C3C1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0DAB56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16DB88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094C44B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DF60DF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38331A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7F2771" w14:paraId="6EE8BCDF" w14:textId="77777777" w:rsidTr="00DD745A">
        <w:trPr>
          <w:trHeight w:val="188"/>
        </w:trPr>
        <w:tc>
          <w:tcPr>
            <w:tcW w:w="130" w:type="pct"/>
            <w:vMerge/>
            <w:shd w:val="clear" w:color="auto" w:fill="auto"/>
          </w:tcPr>
          <w:p w14:paraId="4ED0C92E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AC2C02E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Мероприятие 17</w:t>
            </w:r>
            <w:r w:rsidRPr="00A71A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C536FB6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«Газоснабжение жилых домов по улицам Тимирязева, Свердлова, Стадионная в городе Юрюзани Катав-Ивановского района Челябинской области»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9281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1C3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DD43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C7C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EA1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556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534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771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EFB3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A98CC6C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2E6F160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0C6B4D0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213473C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28A0A110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54FBB9A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4EDCE626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0B762C87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4F970006" w14:textId="77777777" w:rsidR="00F21964" w:rsidRPr="007F277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86E74FE" w14:textId="77777777" w:rsidTr="00DD745A">
        <w:trPr>
          <w:trHeight w:val="354"/>
        </w:trPr>
        <w:tc>
          <w:tcPr>
            <w:tcW w:w="130" w:type="pct"/>
            <w:vMerge/>
            <w:shd w:val="clear" w:color="auto" w:fill="auto"/>
          </w:tcPr>
          <w:p w14:paraId="71A296E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584A265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6BB42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AA027" w14:textId="77777777" w:rsidR="00F21964" w:rsidRPr="00A71ACE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15609,7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ED574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FA27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7F16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54EF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434F" w14:textId="77777777" w:rsidR="00F21964" w:rsidRPr="00A71ACE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15609,7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DE8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BB18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D372F08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9144AA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A81C9F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02D804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C9E766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6308AF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 w:val="restart"/>
            <w:tcBorders>
              <w:right w:val="single" w:sz="4" w:space="0" w:color="auto"/>
            </w:tcBorders>
          </w:tcPr>
          <w:p w14:paraId="5F4FBCE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 w:val="restart"/>
            <w:tcBorders>
              <w:left w:val="single" w:sz="4" w:space="0" w:color="auto"/>
            </w:tcBorders>
          </w:tcPr>
          <w:p w14:paraId="110E08D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6274DDD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9DC985B" w14:textId="77777777" w:rsidTr="00DD745A">
        <w:trPr>
          <w:trHeight w:val="214"/>
        </w:trPr>
        <w:tc>
          <w:tcPr>
            <w:tcW w:w="130" w:type="pct"/>
            <w:vMerge/>
            <w:shd w:val="clear" w:color="auto" w:fill="auto"/>
          </w:tcPr>
          <w:p w14:paraId="008AF47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DD22C6F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F940A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F107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6532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00CE6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BD3A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4AB6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1600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172,3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71F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7071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068E370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2EA1BD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A3B3DB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DBB157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D33E98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B928B5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3FF8D53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8193B0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0AFA92C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98002D5" w14:textId="77777777" w:rsidTr="00DD745A">
        <w:trPr>
          <w:trHeight w:val="630"/>
        </w:trPr>
        <w:tc>
          <w:tcPr>
            <w:tcW w:w="130" w:type="pct"/>
            <w:vMerge/>
            <w:shd w:val="clear" w:color="auto" w:fill="auto"/>
          </w:tcPr>
          <w:p w14:paraId="2ECDB54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4B00C95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F74EB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 xml:space="preserve">Источник не </w:t>
            </w:r>
            <w:r w:rsidRPr="0065299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5051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1BD51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8A478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A537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15EE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161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375C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498C33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894812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42C96D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DA32A0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790B87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6601B09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9E0079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528F0B6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54B67F4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83DE4D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0894DC6" w14:textId="77777777" w:rsidTr="00DD745A">
        <w:trPr>
          <w:trHeight w:val="272"/>
        </w:trPr>
        <w:tc>
          <w:tcPr>
            <w:tcW w:w="130" w:type="pct"/>
            <w:vMerge/>
            <w:shd w:val="clear" w:color="auto" w:fill="auto"/>
          </w:tcPr>
          <w:p w14:paraId="3EF9AE9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075C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6129D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4E1BD" w14:textId="77777777" w:rsidR="00F21964" w:rsidRPr="00494EF9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15782,0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4B4D4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9E016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6993C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60718C8E" w14:textId="77777777" w:rsidR="00F21964" w:rsidRPr="00494EF9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7F2A03CA" w14:textId="77777777" w:rsidR="00F21964" w:rsidRPr="00494EF9" w:rsidRDefault="00F21964" w:rsidP="00F21964">
            <w:pPr>
              <w:spacing w:after="0" w:line="240" w:lineRule="auto"/>
              <w:ind w:left="-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15782,0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E06548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9A293E" w14:textId="77777777" w:rsidR="00F21964" w:rsidRPr="00613C10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3C10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52CD7D6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460FBF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7AE31A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0B4388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CE9C5F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F5CB20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5225B45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0B836D4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C032AA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9D339FB" w14:textId="77777777" w:rsidTr="00DD745A">
        <w:trPr>
          <w:trHeight w:val="229"/>
        </w:trPr>
        <w:tc>
          <w:tcPr>
            <w:tcW w:w="130" w:type="pct"/>
            <w:vMerge/>
            <w:shd w:val="clear" w:color="auto" w:fill="auto"/>
          </w:tcPr>
          <w:p w14:paraId="1E79626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1BFAE41" w14:textId="77777777" w:rsidR="008D161E" w:rsidRPr="00A71ACE" w:rsidRDefault="008D161E" w:rsidP="00F219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Мероприятие 18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71ACE">
              <w:rPr>
                <w:rFonts w:ascii="Times New Roman" w:hAnsi="Times New Roman"/>
                <w:sz w:val="16"/>
                <w:szCs w:val="16"/>
              </w:rPr>
              <w:t>Выполнение работ услуг в Юрюзанском городском поселении  (услуги по строительному контролю, авторскому надзору, техприсоединению  объектов  газоснабжения)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C1FE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E09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737AE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FD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FEF1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5CB6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8103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5A8E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06ED34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7DC6A1DA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483C30B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4825B48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 w:val="restart"/>
          </w:tcPr>
          <w:p w14:paraId="698B3C9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</w:tcPr>
          <w:p w14:paraId="1D9F4FE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3C8565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37A4F4C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E4FB12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624C728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E7EE808" w14:textId="77777777" w:rsidTr="00DD745A">
        <w:trPr>
          <w:trHeight w:val="318"/>
        </w:trPr>
        <w:tc>
          <w:tcPr>
            <w:tcW w:w="130" w:type="pct"/>
            <w:vMerge/>
            <w:shd w:val="clear" w:color="auto" w:fill="auto"/>
          </w:tcPr>
          <w:p w14:paraId="276412D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33DF4E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A9052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F8397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7FD9C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94DF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20116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73306D7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23E4BBE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09A45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F2C7D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9E97751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C93541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B0CCA8C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4C3237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D3383E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C59588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1AA5A0FD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5F1DC60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441E1C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690B2E1" w14:textId="77777777" w:rsidTr="00DD745A">
        <w:trPr>
          <w:trHeight w:val="266"/>
        </w:trPr>
        <w:tc>
          <w:tcPr>
            <w:tcW w:w="130" w:type="pct"/>
            <w:vMerge/>
            <w:shd w:val="clear" w:color="auto" w:fill="auto"/>
          </w:tcPr>
          <w:p w14:paraId="25984DD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EEF80F4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30BE6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C48AD" w14:textId="16097ED3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1216,4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CF1B0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0A270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470B1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6E73ED25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705DA324" w14:textId="31413A44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1216,4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48A246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863D8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CF46087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628031E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80C7B3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1DF438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D2F1A8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31A017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07B70A3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140F037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F03F9BE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056B3A91" w14:textId="77777777" w:rsidTr="00DD745A">
        <w:trPr>
          <w:trHeight w:val="563"/>
        </w:trPr>
        <w:tc>
          <w:tcPr>
            <w:tcW w:w="130" w:type="pct"/>
            <w:vMerge/>
            <w:shd w:val="clear" w:color="auto" w:fill="auto"/>
          </w:tcPr>
          <w:p w14:paraId="282B5F2C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2EED129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AD1E2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2A995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0BB34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AA051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528E2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371E1755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1871D852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847D5B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9F56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1D87F75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99E7BD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001431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B76AEED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7321AC6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6DE1259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716B26A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36B5F18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D00092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AD6A0C3" w14:textId="77777777" w:rsidTr="00DD745A">
        <w:trPr>
          <w:trHeight w:val="208"/>
        </w:trPr>
        <w:tc>
          <w:tcPr>
            <w:tcW w:w="130" w:type="pct"/>
            <w:vMerge/>
            <w:shd w:val="clear" w:color="auto" w:fill="auto"/>
          </w:tcPr>
          <w:p w14:paraId="7DB27EA6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1AC6D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0B0D6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CB00C" w14:textId="42D707D0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1216,4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A9FF1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6A377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9C794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337A26D9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70312181" w14:textId="25349960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1216,4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DF476D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C3FA4A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6865AC9E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F9C0B08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05FFF6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DD52566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50888E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377FCE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4D2CEEB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FCFF94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89A846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AE5219C" w14:textId="77777777" w:rsidTr="00DD745A">
        <w:trPr>
          <w:trHeight w:val="380"/>
        </w:trPr>
        <w:tc>
          <w:tcPr>
            <w:tcW w:w="130" w:type="pct"/>
            <w:vMerge/>
            <w:shd w:val="clear" w:color="auto" w:fill="auto"/>
          </w:tcPr>
          <w:p w14:paraId="76E232F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ECA8E5D" w14:textId="77777777" w:rsidR="008D161E" w:rsidRPr="00A71ACE" w:rsidRDefault="008D161E" w:rsidP="00F219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Мероприятие 19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71ACE">
              <w:rPr>
                <w:rFonts w:ascii="Times New Roman" w:hAnsi="Times New Roman"/>
                <w:sz w:val="16"/>
                <w:szCs w:val="16"/>
              </w:rPr>
              <w:t>Выполнение работ услуг в Катав-Ивановском городском поселении (услуги по строительному контролю, авторскому надзору, техприсоединению   объектов газоснабжения</w:t>
            </w:r>
            <w:r w:rsidRPr="00A71ACE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C47535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1298D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3E203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2541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20A9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5A2D412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152A8B5B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30EF63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5C6DD4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0EE0EB9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7B7853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67F00D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1506B8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53B27E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977031E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05BF57D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1899809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3E6DE2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0520FCB" w14:textId="77777777" w:rsidTr="00DD745A">
        <w:trPr>
          <w:trHeight w:val="359"/>
        </w:trPr>
        <w:tc>
          <w:tcPr>
            <w:tcW w:w="130" w:type="pct"/>
            <w:vMerge/>
            <w:shd w:val="clear" w:color="auto" w:fill="auto"/>
          </w:tcPr>
          <w:p w14:paraId="2347344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DADD3D2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4106F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7309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FE885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82417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D496B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68C65726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1C0A3F5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2DEEE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34355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6EF47BD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49FDE2C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41B26E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0AF915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A672C9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325837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0131C02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6CA47F8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7DBDAAE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E1B29DF" w14:textId="77777777" w:rsidTr="00DD745A">
        <w:trPr>
          <w:trHeight w:val="278"/>
        </w:trPr>
        <w:tc>
          <w:tcPr>
            <w:tcW w:w="130" w:type="pct"/>
            <w:vMerge/>
            <w:shd w:val="clear" w:color="auto" w:fill="auto"/>
          </w:tcPr>
          <w:p w14:paraId="1734E1A6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2C15D5E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7C49A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AE1F8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1025,3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CB192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50FF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28671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7FDC85B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4A0300F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1025,3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49002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98FFF7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7A067FD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FC25D2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E7B9D8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756CBB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7D0E6A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342D1B4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417BB29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17EBE6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65BE2DE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4B10BC7" w14:textId="77777777" w:rsidTr="00DD745A">
        <w:trPr>
          <w:trHeight w:val="675"/>
        </w:trPr>
        <w:tc>
          <w:tcPr>
            <w:tcW w:w="130" w:type="pct"/>
            <w:vMerge/>
            <w:shd w:val="clear" w:color="auto" w:fill="auto"/>
          </w:tcPr>
          <w:p w14:paraId="73225E4C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88876B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C672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CF48E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ED03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6A5B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07895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24DEC5D2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1157CD07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6140C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00390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9990794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EC49588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6A930F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43C7394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CEE688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12D2BA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6CEFB3D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2D38F7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4934411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4F65FD2" w14:textId="77777777" w:rsidTr="00DD745A">
        <w:trPr>
          <w:trHeight w:val="336"/>
        </w:trPr>
        <w:tc>
          <w:tcPr>
            <w:tcW w:w="130" w:type="pct"/>
            <w:vMerge/>
            <w:shd w:val="clear" w:color="auto" w:fill="auto"/>
          </w:tcPr>
          <w:p w14:paraId="471DD2FE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444C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CF247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73907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1025,3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393F8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03D13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3F3A5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51D6D097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390D0DEB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1025,3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DBBAC6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9925EE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5A50F9CB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F8BD4E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272D0C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69BFFA58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4F3E79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1C07B19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6E33E63C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58146E7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2DF20B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A74971C" w14:textId="77777777" w:rsidTr="00DD745A">
        <w:trPr>
          <w:trHeight w:val="270"/>
        </w:trPr>
        <w:tc>
          <w:tcPr>
            <w:tcW w:w="130" w:type="pct"/>
            <w:vMerge/>
            <w:shd w:val="clear" w:color="auto" w:fill="auto"/>
          </w:tcPr>
          <w:p w14:paraId="5AC6F19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D2F7385" w14:textId="77777777" w:rsidR="008D161E" w:rsidRPr="00A71ACE" w:rsidRDefault="008D161E" w:rsidP="00F21964">
            <w:pPr>
              <w:pStyle w:val="a3"/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Мероприятие 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71ACE">
              <w:rPr>
                <w:rFonts w:ascii="Times New Roman" w:hAnsi="Times New Roman"/>
                <w:sz w:val="16"/>
                <w:szCs w:val="16"/>
                <w:lang w:val="ru-RU"/>
              </w:rPr>
              <w:t>Выполнение работ услуг в Орловском сельском поселении (услуги по строительному контролю, авторскому надзору, техприсоединению  объектов газоснабжения</w:t>
            </w:r>
            <w:r w:rsidRPr="00A71ACE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  <w:p w14:paraId="406F6F3C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B3A4D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845DB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CD101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AE32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986E4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0A48C15B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242E8286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520694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D32293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0EE22DD5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605025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937CC2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4C9EBF8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126074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AF18D2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0FC0D5A8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73D14DC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3FA0E4C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75CCCAC" w14:textId="77777777" w:rsidTr="00DD745A">
        <w:trPr>
          <w:trHeight w:val="220"/>
        </w:trPr>
        <w:tc>
          <w:tcPr>
            <w:tcW w:w="130" w:type="pct"/>
            <w:vMerge/>
            <w:shd w:val="clear" w:color="auto" w:fill="auto"/>
          </w:tcPr>
          <w:p w14:paraId="05D5BC3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3A2D99B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2F5A9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73307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D7D31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89EFD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80FB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7491094C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7B1E982D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C0E205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ABB46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2734C469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E5FC6B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B561FE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2212FC8C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4D6F449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40A7953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7813836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1FA57B1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A6ECA8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C952B55" w14:textId="77777777" w:rsidTr="00DD745A">
        <w:trPr>
          <w:trHeight w:val="322"/>
        </w:trPr>
        <w:tc>
          <w:tcPr>
            <w:tcW w:w="130" w:type="pct"/>
            <w:vMerge/>
            <w:shd w:val="clear" w:color="auto" w:fill="auto"/>
          </w:tcPr>
          <w:p w14:paraId="3E24D9B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6C05B35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7B60E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FFA98" w14:textId="49B524C5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778,1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D8C4F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C8C8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85BCE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28A6C73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2135CA4C" w14:textId="1E8C28BE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778,1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9E915D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3B68C4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72EE1B9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C964AB9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5CBD9736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05EE422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0362CD5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06B2B5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2A6A61B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4E32F99A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49E6BAB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6B48787" w14:textId="77777777" w:rsidTr="00DD745A">
        <w:trPr>
          <w:trHeight w:val="561"/>
        </w:trPr>
        <w:tc>
          <w:tcPr>
            <w:tcW w:w="130" w:type="pct"/>
            <w:vMerge/>
            <w:shd w:val="clear" w:color="auto" w:fill="auto"/>
          </w:tcPr>
          <w:p w14:paraId="21AC15CD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1CD1C9B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F5CEC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C91D0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2CEB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17A4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CE54A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1BD50627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5659B778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0645D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772199" w14:textId="77777777" w:rsidR="008D161E" w:rsidRPr="00A71ACE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7E50ADF0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82DDBB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2526AA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7ED134B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ADF6FD3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28D1BF81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11AC8724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22C92A4D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1A68849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19D5EC4" w14:textId="77777777" w:rsidTr="00DD745A">
        <w:trPr>
          <w:trHeight w:val="70"/>
        </w:trPr>
        <w:tc>
          <w:tcPr>
            <w:tcW w:w="130" w:type="pct"/>
            <w:vMerge/>
            <w:shd w:val="clear" w:color="auto" w:fill="auto"/>
          </w:tcPr>
          <w:p w14:paraId="46C00F9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2ED6" w14:textId="77777777" w:rsidR="008D161E" w:rsidRPr="00A71AC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5AD0B" w14:textId="77777777" w:rsidR="008D161E" w:rsidRPr="00652991" w:rsidRDefault="008D161E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C6F03" w14:textId="76885A38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778,1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BB536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39A68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74DB0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14:paraId="778C44D5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center"/>
          </w:tcPr>
          <w:p w14:paraId="5B398ECC" w14:textId="3E180199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778,1</w:t>
            </w:r>
          </w:p>
        </w:tc>
        <w:tc>
          <w:tcPr>
            <w:tcW w:w="2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2805D8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751239" w14:textId="77777777" w:rsidR="008D161E" w:rsidRPr="00494EF9" w:rsidRDefault="008D161E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3248FDFC" w14:textId="77777777" w:rsidR="008D161E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54467F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C554A2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0F0A3800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16130137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72224AB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2898F6A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0F3AD935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5FAB81BF" w14:textId="77777777" w:rsidR="008D161E" w:rsidRPr="006A7DBC" w:rsidRDefault="008D161E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1491EA4" w14:textId="77777777" w:rsidTr="00DD745A">
        <w:trPr>
          <w:trHeight w:val="180"/>
        </w:trPr>
        <w:tc>
          <w:tcPr>
            <w:tcW w:w="130" w:type="pct"/>
            <w:vMerge/>
            <w:shd w:val="clear" w:color="auto" w:fill="auto"/>
          </w:tcPr>
          <w:p w14:paraId="3CB149F8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6F834F" w14:textId="040D9CB5" w:rsidR="008D161E" w:rsidRPr="00B17D5F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Мероприятие 21</w:t>
            </w:r>
            <w:r>
              <w:t xml:space="preserve"> </w:t>
            </w:r>
            <w:r w:rsidRPr="00B17D5F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работ по технологическом присоединению и пуску газа в здание Администрации</w:t>
            </w:r>
            <w:r w:rsidRPr="00B17D5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B17D5F">
              <w:rPr>
                <w:rFonts w:ascii="Times New Roman" w:hAnsi="Times New Roman"/>
                <w:color w:val="000000"/>
                <w:sz w:val="16"/>
                <w:szCs w:val="16"/>
              </w:rPr>
              <w:t>Орловского сельского поселения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D7431" w14:textId="7F79D63F" w:rsidR="008D161E" w:rsidRPr="00652991" w:rsidRDefault="008D161E" w:rsidP="00B1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F7DCD" w14:textId="001D2667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A00EE" w14:textId="7956E61A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029409" w14:textId="15C6657E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5F48F" w14:textId="77303FCD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033E" w14:textId="110CA20C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D2D94" w14:textId="2CB16287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841" w14:textId="2C1DA96A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B2B603" w14:textId="08F90F38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2CFD671C" w14:textId="77777777" w:rsidR="008D161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106964BB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64A1F51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4A047E8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23F37530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4DE3671D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27F7919D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5F99F1D9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2FE00C6B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A6A9840" w14:textId="77777777" w:rsidTr="00DD745A">
        <w:trPr>
          <w:trHeight w:val="180"/>
        </w:trPr>
        <w:tc>
          <w:tcPr>
            <w:tcW w:w="130" w:type="pct"/>
            <w:vMerge/>
            <w:shd w:val="clear" w:color="auto" w:fill="auto"/>
          </w:tcPr>
          <w:p w14:paraId="7FCE3770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531B342" w14:textId="77777777" w:rsidR="008D161E" w:rsidRPr="00A71AC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6B048" w14:textId="55C9844D" w:rsidR="008D161E" w:rsidRPr="00652991" w:rsidRDefault="008D161E" w:rsidP="00B1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5BB08" w14:textId="2EE55737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50BEE" w14:textId="2F4F9945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78421" w14:textId="1BB7C010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49139" w14:textId="734FF10A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40A21" w14:textId="5CDEF48F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56656" w14:textId="7058E963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BC9F" w14:textId="1DFE7A32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7EF42" w14:textId="46A29420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4BB2AC77" w14:textId="77777777" w:rsidR="008D161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08F23E1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2E602FA1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3B0FF281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6DD70F7C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6E79F2F8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576AF5B9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3D61AE1F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6761B506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536F790" w14:textId="77777777" w:rsidTr="00DD745A">
        <w:trPr>
          <w:trHeight w:val="180"/>
        </w:trPr>
        <w:tc>
          <w:tcPr>
            <w:tcW w:w="130" w:type="pct"/>
            <w:vMerge/>
            <w:shd w:val="clear" w:color="auto" w:fill="auto"/>
          </w:tcPr>
          <w:p w14:paraId="7353F864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76D14C1" w14:textId="77777777" w:rsidR="008D161E" w:rsidRPr="00A71AC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216D7" w14:textId="66195FCC" w:rsidR="008D161E" w:rsidRPr="00652991" w:rsidRDefault="008D161E" w:rsidP="00B1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31124" w14:textId="7CCBE902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58685" w14:textId="33F2DA6A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65A22" w14:textId="06B1D8C5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C9E92" w14:textId="6FD5C33F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C272D" w14:textId="76B0453D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79E9E" w14:textId="6C4A9A80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15,6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1939" w14:textId="092E4A09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D6312" w14:textId="4FDAFE1B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249E6855" w14:textId="77777777" w:rsidR="008D161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C154098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65BFE82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123F7B4D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2869E3AF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01507896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072EB4F7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25E10A20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454E3AEA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CD5F042" w14:textId="77777777" w:rsidTr="00DD745A">
        <w:trPr>
          <w:trHeight w:val="180"/>
        </w:trPr>
        <w:tc>
          <w:tcPr>
            <w:tcW w:w="130" w:type="pct"/>
            <w:vMerge/>
            <w:shd w:val="clear" w:color="auto" w:fill="auto"/>
          </w:tcPr>
          <w:p w14:paraId="53FEB0A3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CCB4D15" w14:textId="77777777" w:rsidR="008D161E" w:rsidRPr="00A71AC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8FFBC" w14:textId="1F532C8D" w:rsidR="008D161E" w:rsidRPr="00652991" w:rsidRDefault="008D161E" w:rsidP="00B1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7B8B9" w14:textId="54E0CF6C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65A7E" w14:textId="4F8256E6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A399E" w14:textId="564C8846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10B75" w14:textId="5114D3A6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17607" w14:textId="27086890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99B05" w14:textId="08A02D50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FCAA" w14:textId="03F7171B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5C452" w14:textId="393E0D66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1BD97155" w14:textId="77777777" w:rsidR="008D161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7FDD80CC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FA317C7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ED42F4B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0D272FC8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3360D5D6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24F845D7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639C0D70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74BC74B3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66C4724" w14:textId="77777777" w:rsidTr="00DD745A">
        <w:trPr>
          <w:trHeight w:val="180"/>
        </w:trPr>
        <w:tc>
          <w:tcPr>
            <w:tcW w:w="130" w:type="pct"/>
            <w:vMerge/>
            <w:shd w:val="clear" w:color="auto" w:fill="auto"/>
          </w:tcPr>
          <w:p w14:paraId="1A1423AA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1A8EE21" w14:textId="77777777" w:rsidR="008D161E" w:rsidRPr="00A71AC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41267" w14:textId="1C94CA70" w:rsidR="008D161E" w:rsidRPr="00652991" w:rsidRDefault="008D161E" w:rsidP="00B1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2A58D" w14:textId="141629FC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15,6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5EB8A" w14:textId="57D1E426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9D464" w14:textId="2A2A6FD4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5D033" w14:textId="3910F2AE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1267D" w14:textId="5A3ACECE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E9440" w14:textId="5F9BBCEE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15,6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4B6B" w14:textId="703D7F1B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C1E7D" w14:textId="0242208E" w:rsidR="008D161E" w:rsidRPr="00A71ACE" w:rsidRDefault="008D161E" w:rsidP="00B1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94EF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7B3A7A59" w14:textId="77777777" w:rsidR="008D161E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0D74997A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4D309B96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CCDA128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57AC694D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0C508CC9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0935BE62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6DD57464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30DF0269" w14:textId="77777777" w:rsidR="008D161E" w:rsidRPr="006A7DBC" w:rsidRDefault="008D161E" w:rsidP="00B17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7075D18E" w14:textId="77777777" w:rsidTr="00DD745A">
        <w:trPr>
          <w:trHeight w:val="180"/>
        </w:trPr>
        <w:tc>
          <w:tcPr>
            <w:tcW w:w="130" w:type="pct"/>
            <w:vMerge/>
            <w:shd w:val="clear" w:color="auto" w:fill="auto"/>
          </w:tcPr>
          <w:p w14:paraId="1D49720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AE8C047" w14:textId="77777777" w:rsidR="00B17D5F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Итого по задаче </w:t>
            </w:r>
          </w:p>
          <w:p w14:paraId="25A739F3" w14:textId="0281DC30" w:rsidR="00F21964" w:rsidRPr="00A71ACE" w:rsidDel="00104304" w:rsidRDefault="00F21964" w:rsidP="00F21964">
            <w:pPr>
              <w:spacing w:after="0" w:line="240" w:lineRule="auto"/>
              <w:jc w:val="both"/>
              <w:rPr>
                <w:del w:id="1" w:author="user" w:date="2022-03-15T11:22:00Z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  <w:p w14:paraId="1B66F1DA" w14:textId="77777777" w:rsidR="00F21964" w:rsidRPr="00A71ACE" w:rsidDel="00104304" w:rsidRDefault="00F21964">
            <w:pPr>
              <w:spacing w:after="0" w:line="240" w:lineRule="auto"/>
              <w:jc w:val="both"/>
              <w:rPr>
                <w:del w:id="2" w:author="user" w:date="2022-03-15T11:22:00Z"/>
                <w:rFonts w:ascii="Times New Roman" w:hAnsi="Times New Roman"/>
                <w:b/>
                <w:color w:val="000000"/>
                <w:sz w:val="16"/>
                <w:szCs w:val="16"/>
              </w:rPr>
              <w:pPrChange w:id="3" w:author="user" w:date="2022-03-15T11:22:00Z">
                <w:pPr>
                  <w:jc w:val="both"/>
                </w:pPr>
              </w:pPrChange>
            </w:pPr>
          </w:p>
          <w:p w14:paraId="5758F21D" w14:textId="77777777" w:rsidR="00F21964" w:rsidRPr="00A71ACE" w:rsidDel="00104304" w:rsidRDefault="00F21964" w:rsidP="00F21964">
            <w:pPr>
              <w:spacing w:after="0" w:line="240" w:lineRule="auto"/>
              <w:jc w:val="both"/>
              <w:rPr>
                <w:del w:id="4" w:author="user" w:date="2022-03-15T11:22:00Z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14:paraId="0A4D2C0A" w14:textId="77777777" w:rsidR="00F21964" w:rsidRPr="00A71ACE" w:rsidDel="00104304" w:rsidRDefault="00F21964" w:rsidP="00F21964">
            <w:pPr>
              <w:spacing w:after="0" w:line="240" w:lineRule="auto"/>
              <w:jc w:val="both"/>
              <w:rPr>
                <w:del w:id="5" w:author="user" w:date="2022-03-15T11:22:00Z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14:paraId="4D9F2584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14:paraId="6D6F2765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743DA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2ED4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5393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017C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D9E6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31010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C218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4C6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0FDF1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 w:val="restart"/>
            <w:shd w:val="clear" w:color="auto" w:fill="auto"/>
          </w:tcPr>
          <w:p w14:paraId="355AC232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75D8C21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</w:tcPr>
          <w:p w14:paraId="179BE8F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 w:val="restart"/>
          </w:tcPr>
          <w:p w14:paraId="5344B80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</w:tcPr>
          <w:p w14:paraId="0E54A0C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</w:tcPr>
          <w:p w14:paraId="5FA91A5B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 w:val="restart"/>
            <w:tcBorders>
              <w:right w:val="single" w:sz="4" w:space="0" w:color="auto"/>
            </w:tcBorders>
          </w:tcPr>
          <w:p w14:paraId="7564FF0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 w:val="restart"/>
            <w:tcBorders>
              <w:left w:val="single" w:sz="4" w:space="0" w:color="auto"/>
            </w:tcBorders>
          </w:tcPr>
          <w:p w14:paraId="3E97C36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</w:tcPr>
          <w:p w14:paraId="5F30DC0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B61DD7B" w14:textId="77777777" w:rsidTr="00DD745A">
        <w:trPr>
          <w:trHeight w:val="127"/>
        </w:trPr>
        <w:tc>
          <w:tcPr>
            <w:tcW w:w="130" w:type="pct"/>
            <w:vMerge/>
            <w:shd w:val="clear" w:color="auto" w:fill="auto"/>
          </w:tcPr>
          <w:p w14:paraId="72F52CB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2C08919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8553A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  <w:p w14:paraId="2ACA8769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98C01" w14:textId="77777777" w:rsidR="00F21964" w:rsidRPr="00A71ACE" w:rsidRDefault="00F21964" w:rsidP="00F21964">
            <w:pPr>
              <w:spacing w:after="0" w:line="240" w:lineRule="auto"/>
              <w:ind w:left="-46" w:right="-16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290946,3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3CD96F" w14:textId="77777777" w:rsidR="00F21964" w:rsidRPr="00A71ACE" w:rsidRDefault="00F21964" w:rsidP="00F21964">
            <w:pPr>
              <w:spacing w:after="0" w:line="240" w:lineRule="auto"/>
              <w:ind w:left="-32" w:right="-82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19000,0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E2D59" w14:textId="77777777" w:rsidR="00F21964" w:rsidRPr="00A71ACE" w:rsidRDefault="00F21964" w:rsidP="00F21964">
            <w:pPr>
              <w:spacing w:after="0" w:line="240" w:lineRule="auto"/>
              <w:ind w:left="-13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10000,0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E87BF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45664,5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A911C" w14:textId="77777777" w:rsidR="00F21964" w:rsidRPr="00A71ACE" w:rsidRDefault="00F21964" w:rsidP="00F2196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49938,2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DE080" w14:textId="2C985620" w:rsidR="00F21964" w:rsidRPr="00A71ACE" w:rsidRDefault="00B17D5F" w:rsidP="00F21964">
            <w:pPr>
              <w:spacing w:after="0" w:line="240" w:lineRule="auto"/>
              <w:ind w:left="-94" w:right="-58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136185,0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55C2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17023,8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B8C35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17023,8</w:t>
            </w:r>
          </w:p>
        </w:tc>
        <w:tc>
          <w:tcPr>
            <w:tcW w:w="259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B2B1F4D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  <w:tcBorders>
              <w:bottom w:val="single" w:sz="4" w:space="0" w:color="auto"/>
            </w:tcBorders>
          </w:tcPr>
          <w:p w14:paraId="305C8B0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  <w:tcBorders>
              <w:bottom w:val="single" w:sz="4" w:space="0" w:color="auto"/>
            </w:tcBorders>
          </w:tcPr>
          <w:p w14:paraId="694DDB3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  <w:tcBorders>
              <w:bottom w:val="single" w:sz="4" w:space="0" w:color="auto"/>
            </w:tcBorders>
          </w:tcPr>
          <w:p w14:paraId="6ADFA0B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</w:tcPr>
          <w:p w14:paraId="2026C27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  <w:tcBorders>
              <w:bottom w:val="single" w:sz="4" w:space="0" w:color="auto"/>
            </w:tcBorders>
          </w:tcPr>
          <w:p w14:paraId="09FE10B1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2D30D2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AC432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  <w:tcBorders>
              <w:bottom w:val="single" w:sz="4" w:space="0" w:color="auto"/>
            </w:tcBorders>
          </w:tcPr>
          <w:p w14:paraId="5C98C246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55EA0938" w14:textId="77777777" w:rsidTr="00DD745A">
        <w:trPr>
          <w:trHeight w:val="345"/>
        </w:trPr>
        <w:tc>
          <w:tcPr>
            <w:tcW w:w="130" w:type="pct"/>
            <w:vMerge/>
            <w:shd w:val="clear" w:color="auto" w:fill="auto"/>
          </w:tcPr>
          <w:p w14:paraId="247AA0A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F72394E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D2ADF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  <w:p w14:paraId="10327612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847D5" w14:textId="77777777" w:rsidR="00F21964" w:rsidRPr="00A71ACE" w:rsidRDefault="00F21964" w:rsidP="00F21964">
            <w:pPr>
              <w:spacing w:after="0" w:line="240" w:lineRule="auto"/>
              <w:ind w:left="-46" w:right="-16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27188,1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8B888" w14:textId="77777777" w:rsidR="00F21964" w:rsidRPr="00A71ACE" w:rsidRDefault="00F21964" w:rsidP="00F21964">
            <w:pPr>
              <w:spacing w:after="0" w:line="240" w:lineRule="auto"/>
              <w:ind w:left="-32" w:right="-82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4411,8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C0084" w14:textId="77777777" w:rsidR="00F21964" w:rsidRPr="00A71ACE" w:rsidRDefault="00F21964" w:rsidP="00F21964">
            <w:pPr>
              <w:spacing w:after="0" w:line="240" w:lineRule="auto"/>
              <w:ind w:left="-13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3954,2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C89E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2C3AD" w14:textId="77777777" w:rsidR="00F21964" w:rsidRPr="00A71ACE" w:rsidRDefault="00F21964" w:rsidP="00F2196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1429,0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98123" w14:textId="687A8B33" w:rsidR="00F21964" w:rsidRPr="00A71ACE" w:rsidRDefault="00B17D5F" w:rsidP="00F21964">
            <w:pPr>
              <w:spacing w:after="0" w:line="240" w:lineRule="auto"/>
              <w:ind w:left="-94" w:right="-58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15207,4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0BE1" w14:textId="6B750D7E" w:rsidR="00F21964" w:rsidRPr="00A71ACE" w:rsidRDefault="00B17D5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80B3B7" w14:textId="1C8EDEFC" w:rsidR="00F21964" w:rsidRPr="00A71ACE" w:rsidRDefault="00B17D5F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59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7B72C9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  <w:tcBorders>
              <w:top w:val="single" w:sz="4" w:space="0" w:color="auto"/>
            </w:tcBorders>
          </w:tcPr>
          <w:p w14:paraId="5CEF53D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 w:val="restart"/>
            <w:tcBorders>
              <w:top w:val="single" w:sz="4" w:space="0" w:color="auto"/>
            </w:tcBorders>
          </w:tcPr>
          <w:p w14:paraId="64717D7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 w:val="restart"/>
            <w:tcBorders>
              <w:top w:val="single" w:sz="4" w:space="0" w:color="auto"/>
            </w:tcBorders>
          </w:tcPr>
          <w:p w14:paraId="70E6DD79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 w:val="restart"/>
            <w:tcBorders>
              <w:top w:val="single" w:sz="4" w:space="0" w:color="auto"/>
            </w:tcBorders>
          </w:tcPr>
          <w:p w14:paraId="63CB615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</w:tcBorders>
          </w:tcPr>
          <w:p w14:paraId="0C62468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137C564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39C50D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 w:val="restart"/>
            <w:tcBorders>
              <w:top w:val="single" w:sz="4" w:space="0" w:color="auto"/>
            </w:tcBorders>
          </w:tcPr>
          <w:p w14:paraId="5ED614D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5B59026" w14:textId="77777777" w:rsidTr="00DD745A">
        <w:trPr>
          <w:trHeight w:val="112"/>
        </w:trPr>
        <w:tc>
          <w:tcPr>
            <w:tcW w:w="130" w:type="pct"/>
            <w:vMerge/>
            <w:shd w:val="clear" w:color="auto" w:fill="auto"/>
          </w:tcPr>
          <w:p w14:paraId="0E707B0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C2C21D9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B29B2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B5D6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B9DD9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36ED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0F6B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A46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EB56C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E98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265641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vMerge/>
            <w:shd w:val="clear" w:color="auto" w:fill="auto"/>
          </w:tcPr>
          <w:p w14:paraId="43C7F6DF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69569B3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vMerge/>
          </w:tcPr>
          <w:p w14:paraId="3A8D240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Merge/>
          </w:tcPr>
          <w:p w14:paraId="53AD2B3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vMerge/>
          </w:tcPr>
          <w:p w14:paraId="355EC52D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vMerge/>
          </w:tcPr>
          <w:p w14:paraId="0FBF290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vMerge/>
            <w:tcBorders>
              <w:right w:val="single" w:sz="4" w:space="0" w:color="auto"/>
            </w:tcBorders>
          </w:tcPr>
          <w:p w14:paraId="3396285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vMerge/>
            <w:tcBorders>
              <w:left w:val="single" w:sz="4" w:space="0" w:color="auto"/>
            </w:tcBorders>
          </w:tcPr>
          <w:p w14:paraId="22977FC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vMerge/>
          </w:tcPr>
          <w:p w14:paraId="290DE922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E01CC2F" w14:textId="77777777" w:rsidTr="00DD745A">
        <w:trPr>
          <w:trHeight w:val="205"/>
        </w:trPr>
        <w:tc>
          <w:tcPr>
            <w:tcW w:w="130" w:type="pct"/>
            <w:vMerge/>
            <w:shd w:val="clear" w:color="auto" w:fill="auto"/>
          </w:tcPr>
          <w:p w14:paraId="7167D0A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6BB8DA0" w14:textId="77777777" w:rsidR="00F21964" w:rsidRPr="00A71ACE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50492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  <w:p w14:paraId="10FD3FE4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8C20D" w14:textId="5BD5ACC6" w:rsidR="00F21964" w:rsidRPr="002E4ADF" w:rsidRDefault="00ED276B" w:rsidP="00F21964">
            <w:pPr>
              <w:spacing w:after="0" w:line="240" w:lineRule="auto"/>
              <w:ind w:left="-46" w:right="-16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319938,3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95DB7" w14:textId="77777777" w:rsidR="00F21964" w:rsidRPr="002E4ADF" w:rsidRDefault="00F21964" w:rsidP="00F21964">
            <w:pPr>
              <w:spacing w:after="0" w:line="240" w:lineRule="auto"/>
              <w:ind w:left="-32" w:right="-82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23411,8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D0C07" w14:textId="77777777" w:rsidR="00F21964" w:rsidRPr="002E4ADF" w:rsidRDefault="00F21964" w:rsidP="00F21964">
            <w:pPr>
              <w:spacing w:after="0" w:line="240" w:lineRule="auto"/>
              <w:ind w:left="-13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13954,2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31427" w14:textId="77777777" w:rsidR="00F21964" w:rsidRPr="002E4ADF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45731,1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8EB11" w14:textId="77777777" w:rsidR="00F21964" w:rsidRPr="002E4ADF" w:rsidRDefault="00F21964" w:rsidP="00F2196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51367,2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ECF47" w14:textId="2AB41BE3" w:rsidR="00F21964" w:rsidRPr="002E4ADF" w:rsidRDefault="00ED276B" w:rsidP="00F21964">
            <w:pPr>
              <w:spacing w:after="0" w:line="240" w:lineRule="auto"/>
              <w:ind w:left="-94" w:right="-58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151392,4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CA68" w14:textId="34E6F653" w:rsidR="00F21964" w:rsidRPr="002E4ADF" w:rsidRDefault="00B17D5F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17040</w:t>
            </w:r>
            <w:r w:rsidR="00F21964" w:rsidRPr="002E4AD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6BDC09" w14:textId="5EE5C631" w:rsidR="00F21964" w:rsidRPr="002E4ADF" w:rsidRDefault="00ED276B" w:rsidP="00F21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17040</w:t>
            </w:r>
            <w:r w:rsidR="00F21964" w:rsidRPr="002E4AD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  <w:tc>
          <w:tcPr>
            <w:tcW w:w="2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E52075" w14:textId="77777777" w:rsidR="00F21964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14:paraId="171B048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14:paraId="028917E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14:paraId="60665AC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51B61D33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528B1D3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bottom w:val="single" w:sz="4" w:space="0" w:color="auto"/>
              <w:right w:val="single" w:sz="4" w:space="0" w:color="auto"/>
            </w:tcBorders>
          </w:tcPr>
          <w:p w14:paraId="3DEDCD0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66E083C0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tcBorders>
              <w:bottom w:val="single" w:sz="4" w:space="0" w:color="auto"/>
            </w:tcBorders>
          </w:tcPr>
          <w:p w14:paraId="4E2B4BA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38F2E9D2" w14:textId="77777777" w:rsidTr="00DD745A">
        <w:trPr>
          <w:trHeight w:val="375"/>
        </w:trPr>
        <w:tc>
          <w:tcPr>
            <w:tcW w:w="130" w:type="pct"/>
            <w:vMerge/>
            <w:shd w:val="clear" w:color="auto" w:fill="auto"/>
          </w:tcPr>
          <w:p w14:paraId="56031FB5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0E44DAD" w14:textId="77777777" w:rsidR="00F21964" w:rsidRPr="00652991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Итого по программе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4C767" w14:textId="77777777" w:rsidR="00F21964" w:rsidRPr="00652991" w:rsidRDefault="00F21964" w:rsidP="00F219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ФБ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E2A74A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898C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ABEE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B4465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B964E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21057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C9ED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4474B" w14:textId="77777777" w:rsidR="00F21964" w:rsidRPr="00A71ACE" w:rsidRDefault="00F21964" w:rsidP="00F219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BFB295" w14:textId="77777777" w:rsidR="00F21964" w:rsidRPr="007C58F2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</w:tcBorders>
          </w:tcPr>
          <w:p w14:paraId="4432C9A8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</w:tcBorders>
          </w:tcPr>
          <w:p w14:paraId="6B6F0F77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single" w:sz="4" w:space="0" w:color="auto"/>
            </w:tcBorders>
          </w:tcPr>
          <w:p w14:paraId="1EB1357A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</w:tcBorders>
          </w:tcPr>
          <w:p w14:paraId="0F5D5CDE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</w:tcPr>
          <w:p w14:paraId="0BC0786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right w:val="single" w:sz="4" w:space="0" w:color="auto"/>
            </w:tcBorders>
          </w:tcPr>
          <w:p w14:paraId="71D8EE3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2A38E25F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</w:tcBorders>
          </w:tcPr>
          <w:p w14:paraId="6351172C" w14:textId="77777777" w:rsidR="00F21964" w:rsidRPr="006A7DBC" w:rsidRDefault="00F21964" w:rsidP="00F2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4948EE57" w14:textId="77777777" w:rsidTr="00DD745A">
        <w:trPr>
          <w:trHeight w:val="375"/>
        </w:trPr>
        <w:tc>
          <w:tcPr>
            <w:tcW w:w="130" w:type="pct"/>
            <w:vMerge/>
            <w:shd w:val="clear" w:color="auto" w:fill="auto"/>
          </w:tcPr>
          <w:p w14:paraId="5A00FA46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28E393A" w14:textId="77777777" w:rsidR="00ED276B" w:rsidRPr="00A71ACE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65231" w14:textId="77777777" w:rsidR="00ED276B" w:rsidRPr="00652991" w:rsidRDefault="00ED276B" w:rsidP="00ED276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ОБ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BFFD7" w14:textId="63AAAFCB" w:rsidR="00ED276B" w:rsidRPr="00A71ACE" w:rsidRDefault="008D161E" w:rsidP="00ED276B">
            <w:pPr>
              <w:spacing w:after="0" w:line="240" w:lineRule="auto"/>
              <w:ind w:left="-46" w:right="-16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294835</w:t>
            </w:r>
            <w:r w:rsidR="00ED276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28D03" w14:textId="77777777" w:rsidR="00ED276B" w:rsidRPr="00A71ACE" w:rsidRDefault="00ED276B" w:rsidP="00ED276B">
            <w:pPr>
              <w:spacing w:after="0" w:line="240" w:lineRule="auto"/>
              <w:ind w:left="-32" w:right="-82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19000,0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85E85" w14:textId="77777777" w:rsidR="00ED276B" w:rsidRPr="00A71ACE" w:rsidRDefault="00ED276B" w:rsidP="00ED276B">
            <w:pPr>
              <w:spacing w:after="0" w:line="240" w:lineRule="auto"/>
              <w:ind w:left="-13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10000,0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ED129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45664,5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AD841" w14:textId="77777777" w:rsidR="00ED276B" w:rsidRPr="00A71ACE" w:rsidRDefault="00ED276B" w:rsidP="00ED276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49938,2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6FE99" w14:textId="43F43676" w:rsidR="00ED276B" w:rsidRPr="00A71ACE" w:rsidRDefault="00ED276B" w:rsidP="00ED276B">
            <w:pPr>
              <w:spacing w:after="0" w:line="240" w:lineRule="auto"/>
              <w:ind w:left="-94" w:right="-58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136185,0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E3E9" w14:textId="09D53BCA" w:rsidR="00ED276B" w:rsidRPr="00A71ACE" w:rsidRDefault="00ED276B" w:rsidP="00ED276B">
            <w:pPr>
              <w:spacing w:after="0" w:line="240" w:lineRule="auto"/>
              <w:ind w:left="-57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17023,8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B1418E" w14:textId="02AE6A74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17023,8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42CAB3E" w14:textId="77777777" w:rsidR="00ED276B" w:rsidRPr="007C58F2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</w:tcBorders>
          </w:tcPr>
          <w:p w14:paraId="50B24E60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</w:tcBorders>
          </w:tcPr>
          <w:p w14:paraId="6375A572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single" w:sz="4" w:space="0" w:color="auto"/>
            </w:tcBorders>
          </w:tcPr>
          <w:p w14:paraId="3358E7D2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</w:tcBorders>
          </w:tcPr>
          <w:p w14:paraId="74C24238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</w:tcPr>
          <w:p w14:paraId="5B7363DD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top w:val="single" w:sz="4" w:space="0" w:color="auto"/>
              <w:right w:val="single" w:sz="4" w:space="0" w:color="auto"/>
            </w:tcBorders>
          </w:tcPr>
          <w:p w14:paraId="74CB097F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2C3842C7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</w:tcBorders>
          </w:tcPr>
          <w:p w14:paraId="056686AA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6969FFF6" w14:textId="77777777" w:rsidTr="00DD745A">
        <w:trPr>
          <w:trHeight w:val="375"/>
        </w:trPr>
        <w:tc>
          <w:tcPr>
            <w:tcW w:w="130" w:type="pct"/>
            <w:vMerge/>
            <w:shd w:val="clear" w:color="auto" w:fill="auto"/>
          </w:tcPr>
          <w:p w14:paraId="0DEC5D7E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FCB751A" w14:textId="77777777" w:rsidR="00ED276B" w:rsidRPr="00A71ACE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84779" w14:textId="77777777" w:rsidR="00ED276B" w:rsidRPr="00652991" w:rsidRDefault="00ED276B" w:rsidP="00ED276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МБ</w:t>
            </w:r>
          </w:p>
          <w:p w14:paraId="04BAF5C8" w14:textId="77777777" w:rsidR="00ED276B" w:rsidRPr="00652991" w:rsidRDefault="00ED276B" w:rsidP="00ED276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3A0D9" w14:textId="0D0F8991" w:rsidR="00ED276B" w:rsidRPr="00A71ACE" w:rsidRDefault="00ED276B" w:rsidP="00ED276B">
            <w:pPr>
              <w:spacing w:after="0" w:line="240" w:lineRule="auto"/>
              <w:ind w:left="-46" w:right="-16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54755,4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E583B" w14:textId="77777777" w:rsidR="00ED276B" w:rsidRPr="00A71ACE" w:rsidRDefault="00ED276B" w:rsidP="00ED276B">
            <w:pPr>
              <w:spacing w:after="0" w:line="240" w:lineRule="auto"/>
              <w:ind w:left="-32" w:right="-82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8608,3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BC080" w14:textId="77777777" w:rsidR="00ED276B" w:rsidRPr="00A71ACE" w:rsidRDefault="00ED276B" w:rsidP="00ED276B">
            <w:pPr>
              <w:spacing w:after="0" w:line="240" w:lineRule="auto"/>
              <w:ind w:left="-134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11454,2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4CC03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10 025,0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35CF1" w14:textId="77777777" w:rsidR="00ED276B" w:rsidRPr="00A71ACE" w:rsidRDefault="00ED276B" w:rsidP="00ED276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9426,5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158D3" w14:textId="6C25F548" w:rsidR="00ED276B" w:rsidRPr="00A71ACE" w:rsidRDefault="00ED276B" w:rsidP="00ED276B">
            <w:pPr>
              <w:spacing w:after="0" w:line="240" w:lineRule="auto"/>
              <w:ind w:left="-94" w:right="-58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15207,4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773C" w14:textId="623530A1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017CF" w14:textId="2920F8C9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2E1FF6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3F8D104F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21B78EED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tcBorders>
              <w:top w:val="single" w:sz="4" w:space="0" w:color="auto"/>
            </w:tcBorders>
            <w:vAlign w:val="center"/>
          </w:tcPr>
          <w:p w14:paraId="19F2E6FA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single" w:sz="4" w:space="0" w:color="auto"/>
            </w:tcBorders>
            <w:vAlign w:val="center"/>
          </w:tcPr>
          <w:p w14:paraId="1693C63C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  <w:vAlign w:val="center"/>
          </w:tcPr>
          <w:p w14:paraId="3E28B53A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BD4C36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" w:type="pct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0B217ACD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</w:tcBorders>
          </w:tcPr>
          <w:p w14:paraId="1E70D361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10C2197F" w14:textId="77777777" w:rsidTr="00DD745A">
        <w:trPr>
          <w:trHeight w:val="458"/>
        </w:trPr>
        <w:tc>
          <w:tcPr>
            <w:tcW w:w="130" w:type="pct"/>
            <w:vMerge/>
            <w:shd w:val="clear" w:color="auto" w:fill="auto"/>
          </w:tcPr>
          <w:p w14:paraId="228D6466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5516357" w14:textId="77777777" w:rsidR="00ED276B" w:rsidRPr="00A71ACE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CC29E" w14:textId="77777777" w:rsidR="00ED276B" w:rsidRPr="00652991" w:rsidRDefault="00ED276B" w:rsidP="00ED276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Источник не определен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30237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8B127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0EF58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AFC6D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2CC4C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44C43" w14:textId="307B72DE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7936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FCE268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1AC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5286AF29" w14:textId="77777777" w:rsidR="00ED276B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</w:tcPr>
          <w:p w14:paraId="13FA89A5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</w:tcPr>
          <w:p w14:paraId="0D7F38F0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</w:tcPr>
          <w:p w14:paraId="64B8194A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05AF1E61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2A2D1155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1DFEB629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4F9EF2EC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1FDA3223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45A" w:rsidRPr="006A7DBC" w14:paraId="2E9397B1" w14:textId="77777777" w:rsidTr="00DD745A">
        <w:trPr>
          <w:trHeight w:val="458"/>
        </w:trPr>
        <w:tc>
          <w:tcPr>
            <w:tcW w:w="130" w:type="pct"/>
            <w:vMerge/>
            <w:shd w:val="clear" w:color="auto" w:fill="auto"/>
          </w:tcPr>
          <w:p w14:paraId="0158DA22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8B4F848" w14:textId="77777777" w:rsidR="00ED276B" w:rsidRPr="00A71ACE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5C942" w14:textId="77777777" w:rsidR="00ED276B" w:rsidRPr="00652991" w:rsidRDefault="00ED276B" w:rsidP="00ED276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2991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26CBE2" w14:textId="2B70ADCB" w:rsidR="00ED276B" w:rsidRPr="00A71ACE" w:rsidRDefault="00ED276B" w:rsidP="00ED276B">
            <w:pPr>
              <w:spacing w:after="0" w:line="240" w:lineRule="auto"/>
              <w:ind w:left="-46" w:right="-16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349590,</w:t>
            </w:r>
            <w:r w:rsidR="002F348A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86DF3" w14:textId="77777777" w:rsidR="00ED276B" w:rsidRPr="00A71ACE" w:rsidRDefault="00ED276B" w:rsidP="00ED276B">
            <w:pPr>
              <w:spacing w:after="0" w:line="240" w:lineRule="auto"/>
              <w:ind w:left="-32" w:right="-82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27 608,3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4EDCBE" w14:textId="77777777" w:rsidR="00ED276B" w:rsidRPr="00A71ACE" w:rsidRDefault="00ED276B" w:rsidP="00ED276B">
            <w:pPr>
              <w:spacing w:after="0" w:line="240" w:lineRule="auto"/>
              <w:ind w:left="-13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21454,2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73A37" w14:textId="77777777" w:rsidR="00ED276B" w:rsidRPr="00A71ACE" w:rsidRDefault="00ED276B" w:rsidP="00ED276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013DFB" w14:textId="77777777" w:rsidR="00ED276B" w:rsidRPr="00A71ACE" w:rsidRDefault="00ED276B" w:rsidP="00ED276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55 689,5</w:t>
            </w:r>
          </w:p>
          <w:p w14:paraId="1BB36C2D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9B158" w14:textId="77777777" w:rsidR="00ED276B" w:rsidRPr="00A71ACE" w:rsidRDefault="00ED276B" w:rsidP="00ED276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71ACE">
              <w:rPr>
                <w:rFonts w:ascii="Times New Roman" w:hAnsi="Times New Roman"/>
                <w:b/>
                <w:sz w:val="16"/>
                <w:szCs w:val="16"/>
              </w:rPr>
              <w:t>59364,7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56340" w14:textId="16428B63" w:rsidR="00ED276B" w:rsidRPr="00A71ACE" w:rsidRDefault="00ED276B" w:rsidP="00ED276B">
            <w:pPr>
              <w:spacing w:after="0" w:line="240" w:lineRule="auto"/>
              <w:ind w:left="-170" w:right="-58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151392,4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3F66" w14:textId="6AD54E3C" w:rsidR="00ED276B" w:rsidRPr="00A71ACE" w:rsidRDefault="00ED276B" w:rsidP="00ED276B">
            <w:pPr>
              <w:spacing w:after="0" w:line="240" w:lineRule="auto"/>
              <w:ind w:left="-57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17040</w:t>
            </w: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563241" w14:textId="42C5E1A5" w:rsidR="00ED276B" w:rsidRPr="00A71ACE" w:rsidRDefault="00ED276B" w:rsidP="00ED276B">
            <w:pPr>
              <w:spacing w:after="0" w:line="240" w:lineRule="auto"/>
              <w:ind w:left="-57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17040</w:t>
            </w:r>
            <w:r w:rsidRPr="002E4AD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  <w:tc>
          <w:tcPr>
            <w:tcW w:w="259" w:type="pct"/>
            <w:gridSpan w:val="2"/>
            <w:shd w:val="clear" w:color="auto" w:fill="auto"/>
          </w:tcPr>
          <w:p w14:paraId="01D2A762" w14:textId="77777777" w:rsidR="00ED276B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</w:tcPr>
          <w:p w14:paraId="096BFDD2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" w:type="pct"/>
          </w:tcPr>
          <w:p w14:paraId="0EF52302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</w:tcPr>
          <w:p w14:paraId="6D4CB34B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14:paraId="32874250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14:paraId="0A07D540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" w:type="pct"/>
            <w:tcBorders>
              <w:right w:val="single" w:sz="4" w:space="0" w:color="auto"/>
            </w:tcBorders>
          </w:tcPr>
          <w:p w14:paraId="698CB816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" w:type="pct"/>
            <w:gridSpan w:val="8"/>
            <w:tcBorders>
              <w:left w:val="single" w:sz="4" w:space="0" w:color="auto"/>
            </w:tcBorders>
          </w:tcPr>
          <w:p w14:paraId="567F1AE7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" w:type="pct"/>
            <w:gridSpan w:val="2"/>
          </w:tcPr>
          <w:p w14:paraId="6537F3DF" w14:textId="77777777" w:rsidR="00ED276B" w:rsidRPr="006A7DBC" w:rsidRDefault="00ED276B" w:rsidP="00ED2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F2F276E" w14:textId="77777777" w:rsidR="001F28DE" w:rsidRDefault="001F28DE" w:rsidP="008954E5">
      <w:pPr>
        <w:widowControl w:val="0"/>
        <w:tabs>
          <w:tab w:val="left" w:pos="1194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14:paraId="7F08A7C2" w14:textId="77777777" w:rsidR="001F28DE" w:rsidRDefault="001F28DE" w:rsidP="008954E5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</w:p>
    <w:p w14:paraId="0A18C6F9" w14:textId="77777777" w:rsidR="001F28DE" w:rsidRDefault="002A3BC3" w:rsidP="008954E5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  <w:r w:rsidR="001F28DE">
        <w:rPr>
          <w:rFonts w:ascii="Times New Roman" w:hAnsi="Times New Roman"/>
          <w:sz w:val="20"/>
          <w:szCs w:val="20"/>
          <w:lang w:val="ru-RU"/>
        </w:rPr>
        <w:lastRenderedPageBreak/>
        <w:t>Приложение 2.</w:t>
      </w:r>
    </w:p>
    <w:p w14:paraId="7395FDEB" w14:textId="77777777" w:rsidR="001F28DE" w:rsidRDefault="001F28DE" w:rsidP="001F28D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программе  «Капитальное строительство  на территории </w:t>
      </w:r>
    </w:p>
    <w:p w14:paraId="5C3B1ACD" w14:textId="77777777" w:rsidR="001F28DE" w:rsidRDefault="001F28DE" w:rsidP="001F28DE">
      <w:pPr>
        <w:pStyle w:val="a3"/>
        <w:ind w:left="-14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Катав - Ивановского муниципального района на 2018 - 202</w:t>
      </w:r>
      <w:r w:rsidR="009D248A">
        <w:rPr>
          <w:rFonts w:ascii="Times New Roman" w:hAnsi="Times New Roman"/>
          <w:sz w:val="20"/>
          <w:szCs w:val="20"/>
          <w:lang w:val="ru-RU"/>
        </w:rPr>
        <w:t>4</w:t>
      </w:r>
      <w:r>
        <w:rPr>
          <w:rFonts w:ascii="Times New Roman" w:hAnsi="Times New Roman"/>
          <w:sz w:val="20"/>
          <w:szCs w:val="20"/>
        </w:rPr>
        <w:t xml:space="preserve"> год»</w:t>
      </w:r>
    </w:p>
    <w:p w14:paraId="6280232E" w14:textId="77777777" w:rsidR="001F28DE" w:rsidRPr="00153C93" w:rsidRDefault="001F28DE" w:rsidP="001F28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68D28D73" w14:textId="77777777" w:rsidR="001F28DE" w:rsidRPr="000E08EA" w:rsidRDefault="001F28DE" w:rsidP="001F2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08E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Ожидаемые результаты реализации муниципальной программы </w:t>
      </w:r>
    </w:p>
    <w:p w14:paraId="70896AA3" w14:textId="77777777" w:rsidR="001F28DE" w:rsidRPr="009579F1" w:rsidRDefault="001F28DE" w:rsidP="001F2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61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1134"/>
        <w:gridCol w:w="1276"/>
        <w:gridCol w:w="2410"/>
        <w:gridCol w:w="850"/>
        <w:gridCol w:w="1134"/>
        <w:gridCol w:w="709"/>
        <w:gridCol w:w="992"/>
        <w:gridCol w:w="992"/>
        <w:gridCol w:w="851"/>
        <w:gridCol w:w="1134"/>
        <w:gridCol w:w="850"/>
        <w:gridCol w:w="738"/>
      </w:tblGrid>
      <w:tr w:rsidR="001F28DE" w:rsidRPr="00735E0B" w14:paraId="7E5E316B" w14:textId="77777777" w:rsidTr="00F21964">
        <w:trPr>
          <w:trHeight w:val="1194"/>
        </w:trPr>
        <w:tc>
          <w:tcPr>
            <w:tcW w:w="851" w:type="dxa"/>
            <w:vMerge w:val="restart"/>
          </w:tcPr>
          <w:p w14:paraId="62CCE4B3" w14:textId="77777777" w:rsidR="001F28DE" w:rsidRPr="009579F1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79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696EA009" w14:textId="77777777" w:rsidR="001F28DE" w:rsidRPr="00735E0B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Задачи, направленные на</w:t>
            </w:r>
          </w:p>
          <w:p w14:paraId="53FE6085" w14:textId="77777777" w:rsidR="001F28DE" w:rsidRPr="00735E0B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14:paraId="60C9B3B1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14:paraId="34FF844A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на решение</w:t>
            </w:r>
          </w:p>
          <w:p w14:paraId="4982CF71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данной задачи</w:t>
            </w:r>
          </w:p>
          <w:p w14:paraId="3A5D039C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2410" w:type="dxa"/>
            <w:vMerge w:val="restart"/>
          </w:tcPr>
          <w:p w14:paraId="1D603E2F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0" w:type="dxa"/>
            <w:vMerge w:val="restart"/>
          </w:tcPr>
          <w:p w14:paraId="103E41A2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3F688BF0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Базовое значение показателя</w:t>
            </w:r>
          </w:p>
          <w:p w14:paraId="28CD56D9" w14:textId="77777777" w:rsidR="001F28DE" w:rsidRPr="00AF2C28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6266" w:type="dxa"/>
            <w:gridSpan w:val="7"/>
          </w:tcPr>
          <w:p w14:paraId="68898272" w14:textId="77777777" w:rsidR="001F28DE" w:rsidRPr="00735E0B" w:rsidRDefault="001F28DE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2A3BC3" w:rsidRPr="00735E0B" w14:paraId="14960CF1" w14:textId="77777777" w:rsidTr="00F21964">
        <w:trPr>
          <w:trHeight w:val="485"/>
        </w:trPr>
        <w:tc>
          <w:tcPr>
            <w:tcW w:w="851" w:type="dxa"/>
            <w:vMerge/>
          </w:tcPr>
          <w:p w14:paraId="7E9AC62F" w14:textId="77777777" w:rsidR="002A3BC3" w:rsidRPr="009579F1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14:paraId="12B20412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5252D7EB" w14:textId="77777777" w:rsidR="002A3BC3" w:rsidRPr="00AF2C28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Средства бюджета</w:t>
            </w:r>
          </w:p>
        </w:tc>
        <w:tc>
          <w:tcPr>
            <w:tcW w:w="1276" w:type="dxa"/>
          </w:tcPr>
          <w:p w14:paraId="4F3220BF" w14:textId="77777777" w:rsidR="002A3BC3" w:rsidRPr="00AF2C28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Другие      </w:t>
            </w: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br/>
              <w:t>источники</w:t>
            </w:r>
          </w:p>
          <w:p w14:paraId="511F1913" w14:textId="77777777" w:rsidR="002A3BC3" w:rsidRPr="00AF2C28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2C28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(в разрезе)</w:t>
            </w:r>
          </w:p>
        </w:tc>
        <w:tc>
          <w:tcPr>
            <w:tcW w:w="2410" w:type="dxa"/>
            <w:vMerge/>
          </w:tcPr>
          <w:p w14:paraId="3111D801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14:paraId="149859A2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14:paraId="33B36954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14:paraId="04DC8E51" w14:textId="77777777" w:rsidR="002A3BC3" w:rsidRPr="00735E0B" w:rsidRDefault="002A3BC3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2018г.</w:t>
            </w:r>
          </w:p>
        </w:tc>
        <w:tc>
          <w:tcPr>
            <w:tcW w:w="992" w:type="dxa"/>
          </w:tcPr>
          <w:p w14:paraId="1C4C61E4" w14:textId="77777777" w:rsidR="002A3BC3" w:rsidRPr="00735E0B" w:rsidRDefault="002A3BC3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2019г.</w:t>
            </w:r>
          </w:p>
        </w:tc>
        <w:tc>
          <w:tcPr>
            <w:tcW w:w="992" w:type="dxa"/>
          </w:tcPr>
          <w:p w14:paraId="39541E9A" w14:textId="77777777" w:rsidR="002A3BC3" w:rsidRPr="00735E0B" w:rsidRDefault="002A3BC3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2020г.</w:t>
            </w:r>
          </w:p>
        </w:tc>
        <w:tc>
          <w:tcPr>
            <w:tcW w:w="851" w:type="dxa"/>
          </w:tcPr>
          <w:p w14:paraId="6B26CB51" w14:textId="77777777" w:rsidR="002A3BC3" w:rsidRPr="00735E0B" w:rsidRDefault="002A3BC3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2021</w:t>
            </w: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134" w:type="dxa"/>
          </w:tcPr>
          <w:p w14:paraId="4A52C64E" w14:textId="77777777" w:rsidR="002A3BC3" w:rsidRDefault="002A3BC3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2022г.</w:t>
            </w:r>
          </w:p>
          <w:p w14:paraId="648E7D1E" w14:textId="77777777" w:rsidR="002A3BC3" w:rsidRDefault="002A3BC3" w:rsidP="001F3AA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4962DF7C" w14:textId="77777777" w:rsidR="002A3BC3" w:rsidRDefault="002A3BC3" w:rsidP="002A3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2023г.</w:t>
            </w:r>
          </w:p>
        </w:tc>
        <w:tc>
          <w:tcPr>
            <w:tcW w:w="738" w:type="dxa"/>
          </w:tcPr>
          <w:p w14:paraId="71246DFD" w14:textId="77777777" w:rsidR="002A3BC3" w:rsidRDefault="002A3BC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2024г.</w:t>
            </w:r>
          </w:p>
          <w:p w14:paraId="1D9C69DD" w14:textId="77777777" w:rsidR="002A3BC3" w:rsidRDefault="002A3BC3" w:rsidP="002A3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A3BC3" w:rsidRPr="00735E0B" w14:paraId="38871BFA" w14:textId="77777777" w:rsidTr="00F21964">
        <w:tc>
          <w:tcPr>
            <w:tcW w:w="851" w:type="dxa"/>
          </w:tcPr>
          <w:p w14:paraId="5B7B423B" w14:textId="77777777" w:rsidR="002A3BC3" w:rsidRPr="009579F1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79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14:paraId="22A8B29E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14:paraId="3CD9216E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</w:tcPr>
          <w:p w14:paraId="70E43E1E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14:paraId="7F2FF7D6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</w:tcPr>
          <w:p w14:paraId="6E43BF28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14:paraId="38094975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</w:tcPr>
          <w:p w14:paraId="5753E4F2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</w:tcPr>
          <w:p w14:paraId="4882F0C7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</w:tcPr>
          <w:p w14:paraId="625BEC77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</w:tcPr>
          <w:p w14:paraId="7B8B79D4" w14:textId="77777777" w:rsidR="002A3BC3" w:rsidRPr="00735E0B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14:paraId="30CDA9BC" w14:textId="77777777" w:rsidR="002A3BC3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</w:tcPr>
          <w:p w14:paraId="5CF5648A" w14:textId="77777777" w:rsidR="002A3BC3" w:rsidRDefault="00114B02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38" w:type="dxa"/>
          </w:tcPr>
          <w:p w14:paraId="4D1EFAC4" w14:textId="77777777" w:rsidR="002A3BC3" w:rsidRDefault="00114B02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114B02" w:rsidRPr="00735E0B" w14:paraId="64E3E112" w14:textId="77777777" w:rsidTr="00F21964">
        <w:tc>
          <w:tcPr>
            <w:tcW w:w="851" w:type="dxa"/>
          </w:tcPr>
          <w:p w14:paraId="32491971" w14:textId="77777777" w:rsidR="00114B02" w:rsidRPr="009579F1" w:rsidRDefault="00114B02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38" w:type="dxa"/>
            <w:gridSpan w:val="13"/>
          </w:tcPr>
          <w:p w14:paraId="3961D2CD" w14:textId="77777777" w:rsidR="00114B02" w:rsidRPr="00735E0B" w:rsidRDefault="00114B02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5E0B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Цель программ</w:t>
            </w:r>
            <w:r w:rsidRPr="00735E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ы:</w:t>
            </w:r>
          </w:p>
          <w:p w14:paraId="78E0D8A3" w14:textId="77777777" w:rsidR="00114B02" w:rsidRPr="00735E0B" w:rsidRDefault="00114B02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4640FC">
              <w:rPr>
                <w:rFonts w:ascii="Times New Roman" w:hAnsi="Times New Roman"/>
                <w:sz w:val="24"/>
                <w:szCs w:val="24"/>
              </w:rPr>
              <w:t>Обеспечение населения Катав - Ивановского муниципального района  развитой инфраструктурой: физкультурно- оздоровительным комплексом, создание  комфортных  условий  для  пребывания  детей  в  детских садах, строительство и обеспечение газовыми сетями  населения района.</w:t>
            </w:r>
          </w:p>
        </w:tc>
      </w:tr>
      <w:tr w:rsidR="002A3BC3" w:rsidRPr="009579F1" w14:paraId="69E01E95" w14:textId="77777777" w:rsidTr="00F21964">
        <w:trPr>
          <w:trHeight w:val="1353"/>
        </w:trPr>
        <w:tc>
          <w:tcPr>
            <w:tcW w:w="851" w:type="dxa"/>
            <w:vMerge w:val="restart"/>
            <w:vAlign w:val="center"/>
          </w:tcPr>
          <w:p w14:paraId="153E531F" w14:textId="77777777" w:rsidR="002A3BC3" w:rsidRPr="009579F1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14:paraId="13078F1A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  <w:t>Задача 1</w:t>
            </w:r>
          </w:p>
          <w:p w14:paraId="24098CD2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</w:pPr>
          </w:p>
          <w:p w14:paraId="1D6C2CD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592D">
              <w:rPr>
                <w:rFonts w:ascii="Times New Roman" w:hAnsi="Times New Roman"/>
                <w:sz w:val="16"/>
                <w:szCs w:val="16"/>
              </w:rPr>
              <w:t>Создание условий для комфортного проживания населения Катав - Ивановского муниципального района путем строительства современных объектов, в т.ч. физической культуры и спорта и  детских учреждений.</w:t>
            </w:r>
          </w:p>
          <w:p w14:paraId="5A019BD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AC519A5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ФБ-0,0 тыс.руб.</w:t>
            </w:r>
          </w:p>
          <w:p w14:paraId="467596CC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ОБ-</w:t>
            </w: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270 000,0 </w:t>
            </w: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тыс.руб.</w:t>
            </w:r>
          </w:p>
          <w:p w14:paraId="2826F15E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МБ-</w:t>
            </w:r>
            <w:r w:rsidR="007B6B4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25455</w:t>
            </w:r>
            <w:r w:rsidR="00C77E6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,9</w:t>
            </w:r>
          </w:p>
          <w:p w14:paraId="79067425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тыс.руб.</w:t>
            </w:r>
          </w:p>
          <w:p w14:paraId="07A296D9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  <w:p w14:paraId="0381A96D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04D5C9E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Источник не определен</w:t>
            </w:r>
          </w:p>
          <w:p w14:paraId="52E6DEB5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  <w:p w14:paraId="7DFAA044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тыс.руб</w:t>
            </w:r>
          </w:p>
        </w:tc>
        <w:tc>
          <w:tcPr>
            <w:tcW w:w="2410" w:type="dxa"/>
            <w:vAlign w:val="center"/>
          </w:tcPr>
          <w:p w14:paraId="12E33ABB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i/>
                <w:sz w:val="16"/>
                <w:szCs w:val="16"/>
              </w:rPr>
              <w:t>Единовременная  пропускная способность   объекта  спорта, введенных  в эксплуатацию  в рамках муниципальной программы по направлению, касающемуся совершенствования условий для развития массового  спорта / человек в час</w:t>
            </w:r>
          </w:p>
          <w:p w14:paraId="3250CC4F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0BACB43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человек в час</w:t>
            </w:r>
          </w:p>
        </w:tc>
        <w:tc>
          <w:tcPr>
            <w:tcW w:w="1134" w:type="dxa"/>
          </w:tcPr>
          <w:p w14:paraId="7914BE00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14:paraId="2BC9FF16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</w:tcPr>
          <w:p w14:paraId="7F4BB6D8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</w:tcPr>
          <w:p w14:paraId="16B28418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14:paraId="59823780" w14:textId="77777777" w:rsidR="002A3BC3" w:rsidRPr="0002592D" w:rsidRDefault="00114B02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</w:tcPr>
          <w:p w14:paraId="73981ED6" w14:textId="77777777" w:rsidR="002A3BC3" w:rsidRPr="0002592D" w:rsidRDefault="00114B02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14:paraId="2DE3E2D1" w14:textId="77777777" w:rsidR="002A3BC3" w:rsidRPr="0002592D" w:rsidRDefault="00114B02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38" w:type="dxa"/>
          </w:tcPr>
          <w:p w14:paraId="1A813522" w14:textId="77777777" w:rsidR="002A3BC3" w:rsidRPr="0002592D" w:rsidRDefault="00114B02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2A3BC3" w:rsidRPr="009579F1" w14:paraId="5C51E961" w14:textId="77777777" w:rsidTr="00F21964">
        <w:trPr>
          <w:trHeight w:val="226"/>
        </w:trPr>
        <w:tc>
          <w:tcPr>
            <w:tcW w:w="851" w:type="dxa"/>
            <w:vMerge/>
            <w:vAlign w:val="center"/>
          </w:tcPr>
          <w:p w14:paraId="56023409" w14:textId="77777777" w:rsidR="002A3BC3" w:rsidRPr="009579F1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2D932B6A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01F55BCD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3CCF763A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7DF77618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02592D">
              <w:rPr>
                <w:rFonts w:ascii="Times New Roman" w:hAnsi="Times New Roman"/>
                <w:i/>
                <w:sz w:val="16"/>
                <w:szCs w:val="16"/>
              </w:rPr>
              <w:t>Создание новых мест в детских дошкольных учреждениях /  мест. </w:t>
            </w:r>
          </w:p>
          <w:p w14:paraId="197A8490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0C3C35F3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мест</w:t>
            </w:r>
          </w:p>
        </w:tc>
        <w:tc>
          <w:tcPr>
            <w:tcW w:w="1134" w:type="dxa"/>
          </w:tcPr>
          <w:p w14:paraId="7CEE5024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14:paraId="5D855D01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</w:tcPr>
          <w:p w14:paraId="604DC6CE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</w:tcPr>
          <w:p w14:paraId="22D0A5B4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14:paraId="3971AE34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34" w:type="dxa"/>
          </w:tcPr>
          <w:p w14:paraId="5934C320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14:paraId="582E9258" w14:textId="77777777" w:rsidR="002A3BC3" w:rsidRPr="0002592D" w:rsidRDefault="00114B02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38" w:type="dxa"/>
          </w:tcPr>
          <w:p w14:paraId="0DB10D24" w14:textId="77777777" w:rsidR="002A3BC3" w:rsidRPr="0002592D" w:rsidRDefault="00114B02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</w:tc>
      </w:tr>
      <w:tr w:rsidR="00114B02" w:rsidRPr="009579F1" w14:paraId="31C9EE7B" w14:textId="77777777" w:rsidTr="00F21964">
        <w:trPr>
          <w:trHeight w:val="742"/>
        </w:trPr>
        <w:tc>
          <w:tcPr>
            <w:tcW w:w="851" w:type="dxa"/>
            <w:vAlign w:val="center"/>
          </w:tcPr>
          <w:p w14:paraId="4D731D22" w14:textId="77777777" w:rsidR="00114B02" w:rsidRPr="009579F1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14:paraId="54317499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9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  <w:t>Задача 2</w:t>
            </w:r>
          </w:p>
          <w:p w14:paraId="0852E3DB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9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02592D">
              <w:rPr>
                <w:rFonts w:ascii="Times New Roman" w:hAnsi="Times New Roman"/>
                <w:color w:val="000000"/>
                <w:sz w:val="16"/>
                <w:szCs w:val="16"/>
              </w:rPr>
              <w:t>Перевод  на  газовое  отопление муниципальные дошкольные образовательные учреждения</w:t>
            </w:r>
          </w:p>
        </w:tc>
        <w:tc>
          <w:tcPr>
            <w:tcW w:w="1134" w:type="dxa"/>
            <w:vAlign w:val="center"/>
          </w:tcPr>
          <w:p w14:paraId="6EFC0CF7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</w:rPr>
              <w:t>ФБ-0,0тыс.руб</w:t>
            </w:r>
          </w:p>
          <w:p w14:paraId="568A59B6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</w:rPr>
              <w:t>ОБ-0,0тыс.руб</w:t>
            </w:r>
          </w:p>
          <w:p w14:paraId="14A0903C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</w:rPr>
              <w:t>МБ-</w:t>
            </w:r>
          </w:p>
          <w:p w14:paraId="6EC9FD99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4 196,5</w:t>
            </w:r>
          </w:p>
        </w:tc>
        <w:tc>
          <w:tcPr>
            <w:tcW w:w="1276" w:type="dxa"/>
            <w:vAlign w:val="center"/>
          </w:tcPr>
          <w:p w14:paraId="5612D270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</w:rPr>
              <w:t>Источник не определен</w:t>
            </w:r>
          </w:p>
          <w:p w14:paraId="2B1FF645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  <w:p w14:paraId="043777E8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</w:rPr>
              <w:t>тыс.руб</w:t>
            </w:r>
          </w:p>
        </w:tc>
        <w:tc>
          <w:tcPr>
            <w:tcW w:w="2410" w:type="dxa"/>
            <w:vAlign w:val="center"/>
          </w:tcPr>
          <w:p w14:paraId="5EFFB3A8" w14:textId="77777777" w:rsidR="00114B02" w:rsidRPr="0002592D" w:rsidRDefault="00114B02" w:rsidP="00114B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i/>
                <w:sz w:val="16"/>
                <w:szCs w:val="16"/>
              </w:rPr>
              <w:t>Обеспечение  температурного  режима внутреннего  воздуха в детских дошкольных учреждениях / С.</w:t>
            </w:r>
          </w:p>
        </w:tc>
        <w:tc>
          <w:tcPr>
            <w:tcW w:w="850" w:type="dxa"/>
          </w:tcPr>
          <w:p w14:paraId="129C0C99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градусы С</w:t>
            </w:r>
          </w:p>
        </w:tc>
        <w:tc>
          <w:tcPr>
            <w:tcW w:w="1134" w:type="dxa"/>
          </w:tcPr>
          <w:p w14:paraId="079C17E3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14-16</w:t>
            </w:r>
          </w:p>
        </w:tc>
        <w:tc>
          <w:tcPr>
            <w:tcW w:w="709" w:type="dxa"/>
          </w:tcPr>
          <w:p w14:paraId="0A4D0BD3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14-16</w:t>
            </w:r>
          </w:p>
        </w:tc>
        <w:tc>
          <w:tcPr>
            <w:tcW w:w="992" w:type="dxa"/>
          </w:tcPr>
          <w:p w14:paraId="48CB6582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14-16</w:t>
            </w:r>
          </w:p>
        </w:tc>
        <w:tc>
          <w:tcPr>
            <w:tcW w:w="992" w:type="dxa"/>
          </w:tcPr>
          <w:p w14:paraId="3E020D7C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14-16</w:t>
            </w:r>
          </w:p>
        </w:tc>
        <w:tc>
          <w:tcPr>
            <w:tcW w:w="851" w:type="dxa"/>
          </w:tcPr>
          <w:p w14:paraId="6FCC1F0B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22-26С</w:t>
            </w:r>
          </w:p>
        </w:tc>
        <w:tc>
          <w:tcPr>
            <w:tcW w:w="1134" w:type="dxa"/>
          </w:tcPr>
          <w:p w14:paraId="04CFD067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22-26С</w:t>
            </w:r>
          </w:p>
        </w:tc>
        <w:tc>
          <w:tcPr>
            <w:tcW w:w="850" w:type="dxa"/>
          </w:tcPr>
          <w:p w14:paraId="337AA602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22-26С</w:t>
            </w:r>
          </w:p>
        </w:tc>
        <w:tc>
          <w:tcPr>
            <w:tcW w:w="738" w:type="dxa"/>
          </w:tcPr>
          <w:p w14:paraId="033F631D" w14:textId="77777777" w:rsidR="00114B02" w:rsidRPr="0002592D" w:rsidRDefault="00114B02" w:rsidP="00114B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22-26С</w:t>
            </w:r>
          </w:p>
        </w:tc>
      </w:tr>
      <w:tr w:rsidR="002A3BC3" w:rsidRPr="009579F1" w14:paraId="4AA1AA9F" w14:textId="77777777" w:rsidTr="00F21964">
        <w:trPr>
          <w:trHeight w:val="480"/>
        </w:trPr>
        <w:tc>
          <w:tcPr>
            <w:tcW w:w="851" w:type="dxa"/>
            <w:vMerge w:val="restart"/>
            <w:vAlign w:val="center"/>
          </w:tcPr>
          <w:p w14:paraId="2ACEBF33" w14:textId="77777777" w:rsidR="002A3BC3" w:rsidRPr="009579F1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vMerge w:val="restart"/>
          </w:tcPr>
          <w:p w14:paraId="5889E230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2592D"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  <w:t>Задача 3</w:t>
            </w:r>
          </w:p>
          <w:p w14:paraId="3CB74366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hAnsi="Times New Roman"/>
                <w:sz w:val="16"/>
                <w:szCs w:val="16"/>
              </w:rPr>
              <w:t>Строительство и обеспечение газовыми сетями  населения Катав - Ивановского муниципального района</w:t>
            </w:r>
          </w:p>
        </w:tc>
        <w:tc>
          <w:tcPr>
            <w:tcW w:w="1134" w:type="dxa"/>
            <w:vMerge w:val="restart"/>
            <w:vAlign w:val="center"/>
          </w:tcPr>
          <w:p w14:paraId="5DA17279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ФБ-0,0тыс.руб</w:t>
            </w:r>
          </w:p>
          <w:p w14:paraId="15B184A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ОБ-</w:t>
            </w:r>
            <w:r w:rsidR="005A2496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285884,5</w:t>
            </w:r>
          </w:p>
          <w:p w14:paraId="563B5F7F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тыс.руб.</w:t>
            </w:r>
          </w:p>
          <w:p w14:paraId="3ECB8100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МБ-</w:t>
            </w:r>
            <w:r w:rsidR="007B6B4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9989,</w:t>
            </w:r>
            <w:r w:rsidR="00C35CBA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  <w:p w14:paraId="2020AC20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тыс.руб.</w:t>
            </w:r>
          </w:p>
          <w:p w14:paraId="20781A46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A94B051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Источник не определен</w:t>
            </w:r>
          </w:p>
          <w:p w14:paraId="753CF8CD" w14:textId="77777777" w:rsidR="002A3BC3" w:rsidRPr="0002592D" w:rsidRDefault="00A43400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</w:p>
          <w:p w14:paraId="3F21C776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тыс.руб</w:t>
            </w:r>
          </w:p>
        </w:tc>
        <w:tc>
          <w:tcPr>
            <w:tcW w:w="2410" w:type="dxa"/>
            <w:vMerge w:val="restart"/>
            <w:vAlign w:val="center"/>
          </w:tcPr>
          <w:p w14:paraId="0DEDBE6E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02592D">
              <w:rPr>
                <w:rFonts w:ascii="Times New Roman" w:hAnsi="Times New Roman"/>
                <w:i/>
                <w:sz w:val="16"/>
                <w:szCs w:val="16"/>
              </w:rPr>
              <w:t>Обеспечение газоснабжением  жилых домов на территории  Катав - Ивановского муниципального</w:t>
            </w:r>
          </w:p>
          <w:p w14:paraId="74AF3D27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1C9EE0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домов</w:t>
            </w:r>
          </w:p>
        </w:tc>
        <w:tc>
          <w:tcPr>
            <w:tcW w:w="1134" w:type="dxa"/>
          </w:tcPr>
          <w:p w14:paraId="3ABDCCA0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694</w:t>
            </w:r>
          </w:p>
        </w:tc>
        <w:tc>
          <w:tcPr>
            <w:tcW w:w="709" w:type="dxa"/>
          </w:tcPr>
          <w:p w14:paraId="1E5FEB8C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783</w:t>
            </w:r>
          </w:p>
        </w:tc>
        <w:tc>
          <w:tcPr>
            <w:tcW w:w="992" w:type="dxa"/>
          </w:tcPr>
          <w:p w14:paraId="60DC2709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873</w:t>
            </w:r>
          </w:p>
        </w:tc>
        <w:tc>
          <w:tcPr>
            <w:tcW w:w="992" w:type="dxa"/>
          </w:tcPr>
          <w:p w14:paraId="78D2618D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851" w:type="dxa"/>
          </w:tcPr>
          <w:p w14:paraId="39F563E5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1755</w:t>
            </w:r>
          </w:p>
        </w:tc>
        <w:tc>
          <w:tcPr>
            <w:tcW w:w="1134" w:type="dxa"/>
          </w:tcPr>
          <w:p w14:paraId="160623D5" w14:textId="77777777" w:rsidR="002A3BC3" w:rsidRPr="0002592D" w:rsidRDefault="00AD1D1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2649</w:t>
            </w:r>
          </w:p>
        </w:tc>
        <w:tc>
          <w:tcPr>
            <w:tcW w:w="850" w:type="dxa"/>
          </w:tcPr>
          <w:p w14:paraId="04995B7A" w14:textId="77777777" w:rsidR="002A3BC3" w:rsidRPr="0002592D" w:rsidRDefault="007C5CB4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27</w:t>
            </w:r>
            <w:r w:rsidR="00AD1D13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38" w:type="dxa"/>
          </w:tcPr>
          <w:p w14:paraId="0A571A89" w14:textId="77777777" w:rsidR="002A3BC3" w:rsidRPr="0002592D" w:rsidRDefault="007C5CB4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28</w:t>
            </w:r>
            <w:r w:rsidR="00AD1D13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08</w:t>
            </w:r>
          </w:p>
        </w:tc>
      </w:tr>
      <w:tr w:rsidR="002A3BC3" w:rsidRPr="009579F1" w14:paraId="7307958C" w14:textId="77777777" w:rsidTr="00F21964">
        <w:trPr>
          <w:trHeight w:val="819"/>
        </w:trPr>
        <w:tc>
          <w:tcPr>
            <w:tcW w:w="851" w:type="dxa"/>
            <w:vMerge/>
          </w:tcPr>
          <w:p w14:paraId="371B8016" w14:textId="77777777" w:rsidR="002A3BC3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14:paraId="350D9C2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662CDEB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6269A637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14:paraId="0A1A769B" w14:textId="77777777" w:rsidR="002A3BC3" w:rsidRPr="0002592D" w:rsidRDefault="002A3BC3" w:rsidP="001F3AA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50" w:type="dxa"/>
          </w:tcPr>
          <w:p w14:paraId="3444DDFE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134" w:type="dxa"/>
          </w:tcPr>
          <w:p w14:paraId="51053044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02592D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</w:tcPr>
          <w:p w14:paraId="4F19761F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15,8</w:t>
            </w:r>
          </w:p>
        </w:tc>
        <w:tc>
          <w:tcPr>
            <w:tcW w:w="992" w:type="dxa"/>
          </w:tcPr>
          <w:p w14:paraId="1ED55FCD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17,6</w:t>
            </w:r>
          </w:p>
        </w:tc>
        <w:tc>
          <w:tcPr>
            <w:tcW w:w="992" w:type="dxa"/>
          </w:tcPr>
          <w:p w14:paraId="7AC8FB75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24,4</w:t>
            </w:r>
          </w:p>
        </w:tc>
        <w:tc>
          <w:tcPr>
            <w:tcW w:w="851" w:type="dxa"/>
          </w:tcPr>
          <w:p w14:paraId="0B63BC5B" w14:textId="77777777" w:rsidR="002A3BC3" w:rsidRPr="0002592D" w:rsidRDefault="002A3BC3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35,4</w:t>
            </w:r>
          </w:p>
        </w:tc>
        <w:tc>
          <w:tcPr>
            <w:tcW w:w="1134" w:type="dxa"/>
          </w:tcPr>
          <w:p w14:paraId="0C3DA47C" w14:textId="77777777" w:rsidR="002A3BC3" w:rsidRPr="0002592D" w:rsidRDefault="007C5CB4" w:rsidP="001F3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53,4</w:t>
            </w:r>
          </w:p>
        </w:tc>
        <w:tc>
          <w:tcPr>
            <w:tcW w:w="850" w:type="dxa"/>
          </w:tcPr>
          <w:p w14:paraId="33DBF014" w14:textId="77777777" w:rsidR="002A3BC3" w:rsidRPr="0002592D" w:rsidRDefault="007C5CB4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54,9</w:t>
            </w:r>
          </w:p>
        </w:tc>
        <w:tc>
          <w:tcPr>
            <w:tcW w:w="738" w:type="dxa"/>
          </w:tcPr>
          <w:p w14:paraId="1796109A" w14:textId="77777777" w:rsidR="002A3BC3" w:rsidRPr="0002592D" w:rsidRDefault="007C5CB4" w:rsidP="002A3B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56</w:t>
            </w:r>
            <w:r w:rsidR="00AD1D13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,6</w:t>
            </w:r>
          </w:p>
        </w:tc>
      </w:tr>
    </w:tbl>
    <w:p w14:paraId="0500FF25" w14:textId="77777777" w:rsidR="001F28DE" w:rsidRDefault="001F28DE" w:rsidP="001F28DE">
      <w:pPr>
        <w:pStyle w:val="a3"/>
        <w:rPr>
          <w:rFonts w:ascii="Times New Roman" w:hAnsi="Times New Roman"/>
          <w:sz w:val="20"/>
          <w:szCs w:val="20"/>
        </w:rPr>
      </w:pPr>
    </w:p>
    <w:p w14:paraId="1248D57B" w14:textId="77777777" w:rsidR="006C55F8" w:rsidRDefault="006C55F8" w:rsidP="006C55F8">
      <w:pPr>
        <w:pStyle w:val="a3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14:paraId="0F329B84" w14:textId="77777777" w:rsidR="006C55F8" w:rsidRDefault="006C55F8" w:rsidP="006C55F8">
      <w:pPr>
        <w:pStyle w:val="a3"/>
        <w:tabs>
          <w:tab w:val="left" w:pos="10348"/>
        </w:tabs>
        <w:ind w:right="425"/>
        <w:jc w:val="right"/>
        <w:rPr>
          <w:rFonts w:ascii="Times New Roman" w:hAnsi="Times New Roman"/>
          <w:sz w:val="20"/>
          <w:szCs w:val="20"/>
          <w:lang w:val="ru-RU"/>
        </w:rPr>
      </w:pPr>
    </w:p>
    <w:p w14:paraId="2384C38A" w14:textId="77777777" w:rsidR="00546E55" w:rsidRPr="005C0183" w:rsidRDefault="00546E55" w:rsidP="00546E5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/>
          <w:sz w:val="24"/>
          <w:szCs w:val="24"/>
        </w:rPr>
        <w:sectPr w:rsidR="00546E55" w:rsidRPr="005C0183" w:rsidSect="00435983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374E3B88" w14:textId="77777777" w:rsidR="002405F1" w:rsidRDefault="002405F1" w:rsidP="00546E55"/>
    <w:p w14:paraId="4F4EA54D" w14:textId="77777777" w:rsidR="00366367" w:rsidRDefault="00366367"/>
    <w:sectPr w:rsidR="00366367" w:rsidSect="00435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79C6B" w14:textId="77777777" w:rsidR="00607E5F" w:rsidRDefault="00607E5F">
      <w:r>
        <w:separator/>
      </w:r>
    </w:p>
  </w:endnote>
  <w:endnote w:type="continuationSeparator" w:id="0">
    <w:p w14:paraId="4AA3F471" w14:textId="77777777" w:rsidR="00607E5F" w:rsidRDefault="0060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FAB76" w14:textId="77777777" w:rsidR="00607E5F" w:rsidRDefault="00607E5F">
      <w:r>
        <w:separator/>
      </w:r>
    </w:p>
  </w:footnote>
  <w:footnote w:type="continuationSeparator" w:id="0">
    <w:p w14:paraId="64D47C5A" w14:textId="77777777" w:rsidR="00607E5F" w:rsidRDefault="0060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2652"/>
    <w:multiLevelType w:val="hybridMultilevel"/>
    <w:tmpl w:val="D1B46EE2"/>
    <w:lvl w:ilvl="0" w:tplc="A126A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13691C"/>
    <w:multiLevelType w:val="multilevel"/>
    <w:tmpl w:val="27B81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 w15:restartNumberingAfterBreak="0">
    <w:nsid w:val="212E09D8"/>
    <w:multiLevelType w:val="hybridMultilevel"/>
    <w:tmpl w:val="91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4EEA"/>
    <w:multiLevelType w:val="hybridMultilevel"/>
    <w:tmpl w:val="3E84A8E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774861"/>
    <w:multiLevelType w:val="hybridMultilevel"/>
    <w:tmpl w:val="C21A0A40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AB285F"/>
    <w:multiLevelType w:val="hybridMultilevel"/>
    <w:tmpl w:val="6FFCB7E8"/>
    <w:lvl w:ilvl="0" w:tplc="ADB68B0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33910F36"/>
    <w:multiLevelType w:val="hybridMultilevel"/>
    <w:tmpl w:val="241EEA5A"/>
    <w:lvl w:ilvl="0" w:tplc="7E70ECD4">
      <w:start w:val="1"/>
      <w:numFmt w:val="decimal"/>
      <w:lvlText w:val="%1."/>
      <w:lvlJc w:val="left"/>
      <w:pPr>
        <w:ind w:left="611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01" w:hanging="360"/>
      </w:pPr>
    </w:lvl>
    <w:lvl w:ilvl="2" w:tplc="0419001B">
      <w:start w:val="1"/>
      <w:numFmt w:val="lowerRoman"/>
      <w:lvlText w:val="%3."/>
      <w:lvlJc w:val="right"/>
      <w:pPr>
        <w:ind w:left="1721" w:hanging="180"/>
      </w:pPr>
    </w:lvl>
    <w:lvl w:ilvl="3" w:tplc="0419000F">
      <w:start w:val="1"/>
      <w:numFmt w:val="decimal"/>
      <w:lvlText w:val="%4."/>
      <w:lvlJc w:val="left"/>
      <w:pPr>
        <w:ind w:left="2441" w:hanging="360"/>
      </w:pPr>
    </w:lvl>
    <w:lvl w:ilvl="4" w:tplc="04190019">
      <w:start w:val="1"/>
      <w:numFmt w:val="lowerLetter"/>
      <w:lvlText w:val="%5."/>
      <w:lvlJc w:val="left"/>
      <w:pPr>
        <w:ind w:left="3161" w:hanging="360"/>
      </w:pPr>
    </w:lvl>
    <w:lvl w:ilvl="5" w:tplc="0419001B">
      <w:start w:val="1"/>
      <w:numFmt w:val="lowerRoman"/>
      <w:lvlText w:val="%6."/>
      <w:lvlJc w:val="right"/>
      <w:pPr>
        <w:ind w:left="3881" w:hanging="180"/>
      </w:pPr>
    </w:lvl>
    <w:lvl w:ilvl="6" w:tplc="0419000F">
      <w:start w:val="1"/>
      <w:numFmt w:val="decimal"/>
      <w:lvlText w:val="%7."/>
      <w:lvlJc w:val="left"/>
      <w:pPr>
        <w:ind w:left="4601" w:hanging="360"/>
      </w:pPr>
    </w:lvl>
    <w:lvl w:ilvl="7" w:tplc="04190019">
      <w:start w:val="1"/>
      <w:numFmt w:val="lowerLetter"/>
      <w:lvlText w:val="%8."/>
      <w:lvlJc w:val="left"/>
      <w:pPr>
        <w:ind w:left="5321" w:hanging="360"/>
      </w:pPr>
    </w:lvl>
    <w:lvl w:ilvl="8" w:tplc="0419001B">
      <w:start w:val="1"/>
      <w:numFmt w:val="lowerRoman"/>
      <w:lvlText w:val="%9."/>
      <w:lvlJc w:val="right"/>
      <w:pPr>
        <w:ind w:left="6041" w:hanging="180"/>
      </w:pPr>
    </w:lvl>
  </w:abstractNum>
  <w:abstractNum w:abstractNumId="7" w15:restartNumberingAfterBreak="0">
    <w:nsid w:val="3CF83CC4"/>
    <w:multiLevelType w:val="hybridMultilevel"/>
    <w:tmpl w:val="B90CAF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76816"/>
    <w:multiLevelType w:val="hybridMultilevel"/>
    <w:tmpl w:val="A4B2CA66"/>
    <w:lvl w:ilvl="0" w:tplc="F846311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F946E9"/>
    <w:multiLevelType w:val="multilevel"/>
    <w:tmpl w:val="383EE9E6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6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1" w15:restartNumberingAfterBreak="0">
    <w:nsid w:val="6FE1475D"/>
    <w:multiLevelType w:val="hybridMultilevel"/>
    <w:tmpl w:val="EF4CBC3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8E7732"/>
    <w:multiLevelType w:val="hybridMultilevel"/>
    <w:tmpl w:val="A4B2CA66"/>
    <w:lvl w:ilvl="0" w:tplc="F846311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E3"/>
    <w:rsid w:val="000010CF"/>
    <w:rsid w:val="00002E88"/>
    <w:rsid w:val="000032F2"/>
    <w:rsid w:val="00012748"/>
    <w:rsid w:val="00014296"/>
    <w:rsid w:val="000150AD"/>
    <w:rsid w:val="000204DE"/>
    <w:rsid w:val="000209EE"/>
    <w:rsid w:val="00020C78"/>
    <w:rsid w:val="00022E52"/>
    <w:rsid w:val="000242EC"/>
    <w:rsid w:val="0002592D"/>
    <w:rsid w:val="00026C14"/>
    <w:rsid w:val="00030541"/>
    <w:rsid w:val="00030F1D"/>
    <w:rsid w:val="000359F3"/>
    <w:rsid w:val="00036881"/>
    <w:rsid w:val="00041129"/>
    <w:rsid w:val="00043A84"/>
    <w:rsid w:val="00046927"/>
    <w:rsid w:val="000470FF"/>
    <w:rsid w:val="0005403B"/>
    <w:rsid w:val="0006059B"/>
    <w:rsid w:val="00060BDB"/>
    <w:rsid w:val="0006136C"/>
    <w:rsid w:val="00061988"/>
    <w:rsid w:val="00061E66"/>
    <w:rsid w:val="00071B4A"/>
    <w:rsid w:val="00093888"/>
    <w:rsid w:val="00093C64"/>
    <w:rsid w:val="000950D9"/>
    <w:rsid w:val="000951BD"/>
    <w:rsid w:val="0009564D"/>
    <w:rsid w:val="000A5B72"/>
    <w:rsid w:val="000A643D"/>
    <w:rsid w:val="000A6C9C"/>
    <w:rsid w:val="000A6CE8"/>
    <w:rsid w:val="000B078D"/>
    <w:rsid w:val="000B09D5"/>
    <w:rsid w:val="000B2AB2"/>
    <w:rsid w:val="000C11C3"/>
    <w:rsid w:val="000D0634"/>
    <w:rsid w:val="000D1953"/>
    <w:rsid w:val="000D1C84"/>
    <w:rsid w:val="000D2F1E"/>
    <w:rsid w:val="000D45CF"/>
    <w:rsid w:val="000E02F4"/>
    <w:rsid w:val="000E08EA"/>
    <w:rsid w:val="000E2021"/>
    <w:rsid w:val="000E741E"/>
    <w:rsid w:val="000F02C9"/>
    <w:rsid w:val="000F1D61"/>
    <w:rsid w:val="000F348A"/>
    <w:rsid w:val="000F7B45"/>
    <w:rsid w:val="00104304"/>
    <w:rsid w:val="00104663"/>
    <w:rsid w:val="00112B25"/>
    <w:rsid w:val="00114B02"/>
    <w:rsid w:val="00114B19"/>
    <w:rsid w:val="00121D23"/>
    <w:rsid w:val="00122699"/>
    <w:rsid w:val="00125D04"/>
    <w:rsid w:val="00126107"/>
    <w:rsid w:val="00126F30"/>
    <w:rsid w:val="00130C9B"/>
    <w:rsid w:val="00133087"/>
    <w:rsid w:val="001330C7"/>
    <w:rsid w:val="00133302"/>
    <w:rsid w:val="00140790"/>
    <w:rsid w:val="00141BFB"/>
    <w:rsid w:val="00142D9D"/>
    <w:rsid w:val="00152ED0"/>
    <w:rsid w:val="0015327D"/>
    <w:rsid w:val="0015383A"/>
    <w:rsid w:val="00153C93"/>
    <w:rsid w:val="00154B41"/>
    <w:rsid w:val="00154DB7"/>
    <w:rsid w:val="00157E03"/>
    <w:rsid w:val="00157EB7"/>
    <w:rsid w:val="00162E2A"/>
    <w:rsid w:val="001638ED"/>
    <w:rsid w:val="001669E0"/>
    <w:rsid w:val="00170019"/>
    <w:rsid w:val="00170796"/>
    <w:rsid w:val="00185139"/>
    <w:rsid w:val="00185653"/>
    <w:rsid w:val="0018761B"/>
    <w:rsid w:val="001956B6"/>
    <w:rsid w:val="00197C9D"/>
    <w:rsid w:val="001A18A5"/>
    <w:rsid w:val="001B0B1C"/>
    <w:rsid w:val="001B4EA7"/>
    <w:rsid w:val="001B6936"/>
    <w:rsid w:val="001B69BC"/>
    <w:rsid w:val="001B7B6D"/>
    <w:rsid w:val="001C1923"/>
    <w:rsid w:val="001C2628"/>
    <w:rsid w:val="001C302B"/>
    <w:rsid w:val="001D3621"/>
    <w:rsid w:val="001D60C0"/>
    <w:rsid w:val="001D6E15"/>
    <w:rsid w:val="001E4617"/>
    <w:rsid w:val="001E4929"/>
    <w:rsid w:val="001F28DE"/>
    <w:rsid w:val="001F3AA5"/>
    <w:rsid w:val="001F609F"/>
    <w:rsid w:val="001F637F"/>
    <w:rsid w:val="00205A48"/>
    <w:rsid w:val="00206BC7"/>
    <w:rsid w:val="002103F7"/>
    <w:rsid w:val="00213E39"/>
    <w:rsid w:val="002149C1"/>
    <w:rsid w:val="00216361"/>
    <w:rsid w:val="002174D7"/>
    <w:rsid w:val="002217AA"/>
    <w:rsid w:val="00230D9C"/>
    <w:rsid w:val="00232CC1"/>
    <w:rsid w:val="00233439"/>
    <w:rsid w:val="00237101"/>
    <w:rsid w:val="002405F1"/>
    <w:rsid w:val="00245945"/>
    <w:rsid w:val="00245FA0"/>
    <w:rsid w:val="002470BD"/>
    <w:rsid w:val="002565F5"/>
    <w:rsid w:val="00257E89"/>
    <w:rsid w:val="00260571"/>
    <w:rsid w:val="00261274"/>
    <w:rsid w:val="002613C5"/>
    <w:rsid w:val="0026581E"/>
    <w:rsid w:val="00267B1A"/>
    <w:rsid w:val="00270FE3"/>
    <w:rsid w:val="0027163F"/>
    <w:rsid w:val="00271FD4"/>
    <w:rsid w:val="00272D27"/>
    <w:rsid w:val="00274092"/>
    <w:rsid w:val="002760D9"/>
    <w:rsid w:val="00276F05"/>
    <w:rsid w:val="00277D10"/>
    <w:rsid w:val="002812E5"/>
    <w:rsid w:val="00281339"/>
    <w:rsid w:val="002859BC"/>
    <w:rsid w:val="00291A55"/>
    <w:rsid w:val="00292BC8"/>
    <w:rsid w:val="00292D50"/>
    <w:rsid w:val="00294567"/>
    <w:rsid w:val="002945BA"/>
    <w:rsid w:val="002A3BC3"/>
    <w:rsid w:val="002A431E"/>
    <w:rsid w:val="002A4D82"/>
    <w:rsid w:val="002A61EE"/>
    <w:rsid w:val="002B0A2A"/>
    <w:rsid w:val="002B29CB"/>
    <w:rsid w:val="002C1028"/>
    <w:rsid w:val="002C18F3"/>
    <w:rsid w:val="002C33B8"/>
    <w:rsid w:val="002C7949"/>
    <w:rsid w:val="002D33C1"/>
    <w:rsid w:val="002D6E49"/>
    <w:rsid w:val="002E0D6C"/>
    <w:rsid w:val="002E1331"/>
    <w:rsid w:val="002E422E"/>
    <w:rsid w:val="002E4ADF"/>
    <w:rsid w:val="002E7911"/>
    <w:rsid w:val="002F012C"/>
    <w:rsid w:val="002F348A"/>
    <w:rsid w:val="002F68ED"/>
    <w:rsid w:val="002F7345"/>
    <w:rsid w:val="003028D4"/>
    <w:rsid w:val="00303866"/>
    <w:rsid w:val="0030677C"/>
    <w:rsid w:val="003069A1"/>
    <w:rsid w:val="00306A4C"/>
    <w:rsid w:val="00307966"/>
    <w:rsid w:val="00313BCE"/>
    <w:rsid w:val="00314D45"/>
    <w:rsid w:val="00316B5A"/>
    <w:rsid w:val="00317D8F"/>
    <w:rsid w:val="003208DD"/>
    <w:rsid w:val="0032588B"/>
    <w:rsid w:val="00330DCB"/>
    <w:rsid w:val="00330F2E"/>
    <w:rsid w:val="0033432D"/>
    <w:rsid w:val="00334ECD"/>
    <w:rsid w:val="00335C40"/>
    <w:rsid w:val="0034202F"/>
    <w:rsid w:val="00342487"/>
    <w:rsid w:val="00343BE1"/>
    <w:rsid w:val="00344070"/>
    <w:rsid w:val="00350EAB"/>
    <w:rsid w:val="0035464E"/>
    <w:rsid w:val="00354847"/>
    <w:rsid w:val="00357271"/>
    <w:rsid w:val="0035749C"/>
    <w:rsid w:val="0036082E"/>
    <w:rsid w:val="00360F9D"/>
    <w:rsid w:val="00364CA0"/>
    <w:rsid w:val="003657B6"/>
    <w:rsid w:val="003658BF"/>
    <w:rsid w:val="00366367"/>
    <w:rsid w:val="00367300"/>
    <w:rsid w:val="003769D6"/>
    <w:rsid w:val="003777A6"/>
    <w:rsid w:val="0038058D"/>
    <w:rsid w:val="00383C69"/>
    <w:rsid w:val="003861CB"/>
    <w:rsid w:val="00393886"/>
    <w:rsid w:val="00393C37"/>
    <w:rsid w:val="003A4AB7"/>
    <w:rsid w:val="003B04C8"/>
    <w:rsid w:val="003B189B"/>
    <w:rsid w:val="003B1944"/>
    <w:rsid w:val="003B2FCB"/>
    <w:rsid w:val="003B41FF"/>
    <w:rsid w:val="003C3593"/>
    <w:rsid w:val="003C4132"/>
    <w:rsid w:val="003C48A7"/>
    <w:rsid w:val="003E0967"/>
    <w:rsid w:val="003E173C"/>
    <w:rsid w:val="003E1816"/>
    <w:rsid w:val="003E48EC"/>
    <w:rsid w:val="003E63A9"/>
    <w:rsid w:val="003E6F95"/>
    <w:rsid w:val="003F17F4"/>
    <w:rsid w:val="003F2901"/>
    <w:rsid w:val="003F3074"/>
    <w:rsid w:val="003F332E"/>
    <w:rsid w:val="003F3571"/>
    <w:rsid w:val="003F58AA"/>
    <w:rsid w:val="003F5E44"/>
    <w:rsid w:val="003F643E"/>
    <w:rsid w:val="00400366"/>
    <w:rsid w:val="00400671"/>
    <w:rsid w:val="00400C68"/>
    <w:rsid w:val="004129B9"/>
    <w:rsid w:val="004139EB"/>
    <w:rsid w:val="00424CBE"/>
    <w:rsid w:val="00425D60"/>
    <w:rsid w:val="00430057"/>
    <w:rsid w:val="00430428"/>
    <w:rsid w:val="00431183"/>
    <w:rsid w:val="00432F86"/>
    <w:rsid w:val="00435983"/>
    <w:rsid w:val="00443D19"/>
    <w:rsid w:val="00445DDD"/>
    <w:rsid w:val="00447318"/>
    <w:rsid w:val="00450937"/>
    <w:rsid w:val="0045180F"/>
    <w:rsid w:val="004540A0"/>
    <w:rsid w:val="00454E8D"/>
    <w:rsid w:val="004566B8"/>
    <w:rsid w:val="00463DF3"/>
    <w:rsid w:val="00467BE8"/>
    <w:rsid w:val="0047035C"/>
    <w:rsid w:val="004721C7"/>
    <w:rsid w:val="00475D20"/>
    <w:rsid w:val="004779A5"/>
    <w:rsid w:val="00481CB6"/>
    <w:rsid w:val="00484271"/>
    <w:rsid w:val="004848C7"/>
    <w:rsid w:val="004863BC"/>
    <w:rsid w:val="00494EF9"/>
    <w:rsid w:val="00495E8D"/>
    <w:rsid w:val="00497C6E"/>
    <w:rsid w:val="004A00C5"/>
    <w:rsid w:val="004A2046"/>
    <w:rsid w:val="004A243C"/>
    <w:rsid w:val="004A2B1A"/>
    <w:rsid w:val="004C07D4"/>
    <w:rsid w:val="004C5615"/>
    <w:rsid w:val="004E5D07"/>
    <w:rsid w:val="004F07F0"/>
    <w:rsid w:val="004F1EA3"/>
    <w:rsid w:val="004F5D51"/>
    <w:rsid w:val="004F7BB2"/>
    <w:rsid w:val="00503A1E"/>
    <w:rsid w:val="00504AA6"/>
    <w:rsid w:val="00504CCB"/>
    <w:rsid w:val="00504E44"/>
    <w:rsid w:val="00506040"/>
    <w:rsid w:val="005071E0"/>
    <w:rsid w:val="00512788"/>
    <w:rsid w:val="00513D2B"/>
    <w:rsid w:val="00514740"/>
    <w:rsid w:val="005152B4"/>
    <w:rsid w:val="00515871"/>
    <w:rsid w:val="005163FC"/>
    <w:rsid w:val="00516787"/>
    <w:rsid w:val="0052117A"/>
    <w:rsid w:val="005218F7"/>
    <w:rsid w:val="00522AB2"/>
    <w:rsid w:val="005248EA"/>
    <w:rsid w:val="005263EB"/>
    <w:rsid w:val="005279C5"/>
    <w:rsid w:val="00530524"/>
    <w:rsid w:val="00530980"/>
    <w:rsid w:val="00530A19"/>
    <w:rsid w:val="00531424"/>
    <w:rsid w:val="00537322"/>
    <w:rsid w:val="00537FFE"/>
    <w:rsid w:val="005468FE"/>
    <w:rsid w:val="00546E55"/>
    <w:rsid w:val="00551D68"/>
    <w:rsid w:val="00556212"/>
    <w:rsid w:val="00557443"/>
    <w:rsid w:val="00557E60"/>
    <w:rsid w:val="00561CA6"/>
    <w:rsid w:val="00565C15"/>
    <w:rsid w:val="00576219"/>
    <w:rsid w:val="005852DF"/>
    <w:rsid w:val="00586A2F"/>
    <w:rsid w:val="005914A4"/>
    <w:rsid w:val="00591BFF"/>
    <w:rsid w:val="005940CF"/>
    <w:rsid w:val="00595A98"/>
    <w:rsid w:val="005A2496"/>
    <w:rsid w:val="005A6FBD"/>
    <w:rsid w:val="005A74E5"/>
    <w:rsid w:val="005B039E"/>
    <w:rsid w:val="005B2DCA"/>
    <w:rsid w:val="005B395F"/>
    <w:rsid w:val="005B3EAC"/>
    <w:rsid w:val="005B7BA0"/>
    <w:rsid w:val="005B7CE4"/>
    <w:rsid w:val="005C5393"/>
    <w:rsid w:val="005C588F"/>
    <w:rsid w:val="005D5902"/>
    <w:rsid w:val="005E0480"/>
    <w:rsid w:val="005E2167"/>
    <w:rsid w:val="005E39A6"/>
    <w:rsid w:val="005E3FC8"/>
    <w:rsid w:val="005E5959"/>
    <w:rsid w:val="005F0E75"/>
    <w:rsid w:val="005F4652"/>
    <w:rsid w:val="005F4A88"/>
    <w:rsid w:val="005F577A"/>
    <w:rsid w:val="00600392"/>
    <w:rsid w:val="0060178B"/>
    <w:rsid w:val="006030F5"/>
    <w:rsid w:val="006041A1"/>
    <w:rsid w:val="00607E5F"/>
    <w:rsid w:val="00610E1B"/>
    <w:rsid w:val="0061128F"/>
    <w:rsid w:val="00613C10"/>
    <w:rsid w:val="00615169"/>
    <w:rsid w:val="00617B1B"/>
    <w:rsid w:val="00622FFE"/>
    <w:rsid w:val="00623009"/>
    <w:rsid w:val="00634470"/>
    <w:rsid w:val="0063690D"/>
    <w:rsid w:val="00643028"/>
    <w:rsid w:val="00644A5E"/>
    <w:rsid w:val="006451B0"/>
    <w:rsid w:val="0064520F"/>
    <w:rsid w:val="006513C7"/>
    <w:rsid w:val="006519CE"/>
    <w:rsid w:val="00651EDE"/>
    <w:rsid w:val="00652991"/>
    <w:rsid w:val="00653313"/>
    <w:rsid w:val="0065404B"/>
    <w:rsid w:val="006561DA"/>
    <w:rsid w:val="00661117"/>
    <w:rsid w:val="0066160C"/>
    <w:rsid w:val="00665885"/>
    <w:rsid w:val="00671D7E"/>
    <w:rsid w:val="0067332E"/>
    <w:rsid w:val="0068274E"/>
    <w:rsid w:val="00683F45"/>
    <w:rsid w:val="00686EDF"/>
    <w:rsid w:val="0069035C"/>
    <w:rsid w:val="00690D98"/>
    <w:rsid w:val="00692FD5"/>
    <w:rsid w:val="00693B5F"/>
    <w:rsid w:val="00694084"/>
    <w:rsid w:val="00696A5A"/>
    <w:rsid w:val="006A288E"/>
    <w:rsid w:val="006B30AA"/>
    <w:rsid w:val="006C452F"/>
    <w:rsid w:val="006C55F8"/>
    <w:rsid w:val="006D2AE5"/>
    <w:rsid w:val="006D5B23"/>
    <w:rsid w:val="006D6A6C"/>
    <w:rsid w:val="006E6B60"/>
    <w:rsid w:val="006F561D"/>
    <w:rsid w:val="00701EC4"/>
    <w:rsid w:val="0070232F"/>
    <w:rsid w:val="00703C93"/>
    <w:rsid w:val="00713037"/>
    <w:rsid w:val="0071365B"/>
    <w:rsid w:val="007149A7"/>
    <w:rsid w:val="00717583"/>
    <w:rsid w:val="00721D32"/>
    <w:rsid w:val="00721F7D"/>
    <w:rsid w:val="0072231A"/>
    <w:rsid w:val="0073237C"/>
    <w:rsid w:val="00733E04"/>
    <w:rsid w:val="00741DB2"/>
    <w:rsid w:val="007432CE"/>
    <w:rsid w:val="00745BA1"/>
    <w:rsid w:val="0074768E"/>
    <w:rsid w:val="00756E27"/>
    <w:rsid w:val="0075780F"/>
    <w:rsid w:val="00761235"/>
    <w:rsid w:val="00761518"/>
    <w:rsid w:val="0076171E"/>
    <w:rsid w:val="00764EBE"/>
    <w:rsid w:val="00766FAD"/>
    <w:rsid w:val="00767110"/>
    <w:rsid w:val="0077073D"/>
    <w:rsid w:val="00773CEC"/>
    <w:rsid w:val="00776907"/>
    <w:rsid w:val="00777C84"/>
    <w:rsid w:val="0078080F"/>
    <w:rsid w:val="007827A3"/>
    <w:rsid w:val="00782EED"/>
    <w:rsid w:val="007858D7"/>
    <w:rsid w:val="00796F98"/>
    <w:rsid w:val="007973D8"/>
    <w:rsid w:val="007A09B5"/>
    <w:rsid w:val="007A22F6"/>
    <w:rsid w:val="007A64C4"/>
    <w:rsid w:val="007A6C0F"/>
    <w:rsid w:val="007B67D3"/>
    <w:rsid w:val="007B6A5E"/>
    <w:rsid w:val="007B6B42"/>
    <w:rsid w:val="007B7F76"/>
    <w:rsid w:val="007C58F2"/>
    <w:rsid w:val="007C5CB4"/>
    <w:rsid w:val="007C65EE"/>
    <w:rsid w:val="007C7504"/>
    <w:rsid w:val="007D3778"/>
    <w:rsid w:val="007D3F48"/>
    <w:rsid w:val="007D54DA"/>
    <w:rsid w:val="007D5805"/>
    <w:rsid w:val="007E2C15"/>
    <w:rsid w:val="007E3071"/>
    <w:rsid w:val="007F01C4"/>
    <w:rsid w:val="007F2771"/>
    <w:rsid w:val="007F2F06"/>
    <w:rsid w:val="007F35A5"/>
    <w:rsid w:val="007F5635"/>
    <w:rsid w:val="007F641D"/>
    <w:rsid w:val="007F65E2"/>
    <w:rsid w:val="008000BF"/>
    <w:rsid w:val="00800F7E"/>
    <w:rsid w:val="008042B2"/>
    <w:rsid w:val="008054EB"/>
    <w:rsid w:val="0080622D"/>
    <w:rsid w:val="00810B31"/>
    <w:rsid w:val="00814B5F"/>
    <w:rsid w:val="008151B9"/>
    <w:rsid w:val="0082411C"/>
    <w:rsid w:val="00825A8C"/>
    <w:rsid w:val="008278E1"/>
    <w:rsid w:val="008350F0"/>
    <w:rsid w:val="00835F5E"/>
    <w:rsid w:val="0083670C"/>
    <w:rsid w:val="00840ABC"/>
    <w:rsid w:val="00842C73"/>
    <w:rsid w:val="00844099"/>
    <w:rsid w:val="00845184"/>
    <w:rsid w:val="00854152"/>
    <w:rsid w:val="00855E25"/>
    <w:rsid w:val="00857DE7"/>
    <w:rsid w:val="0086225B"/>
    <w:rsid w:val="00866630"/>
    <w:rsid w:val="00882D31"/>
    <w:rsid w:val="00883D21"/>
    <w:rsid w:val="00886432"/>
    <w:rsid w:val="008914E5"/>
    <w:rsid w:val="00891D1A"/>
    <w:rsid w:val="0089411B"/>
    <w:rsid w:val="008954E5"/>
    <w:rsid w:val="00897A8B"/>
    <w:rsid w:val="008A1A9E"/>
    <w:rsid w:val="008A21D2"/>
    <w:rsid w:val="008A3995"/>
    <w:rsid w:val="008A6D03"/>
    <w:rsid w:val="008B2598"/>
    <w:rsid w:val="008B614E"/>
    <w:rsid w:val="008C5977"/>
    <w:rsid w:val="008C7025"/>
    <w:rsid w:val="008C79A4"/>
    <w:rsid w:val="008D0B22"/>
    <w:rsid w:val="008D161E"/>
    <w:rsid w:val="008D166C"/>
    <w:rsid w:val="008D2D3B"/>
    <w:rsid w:val="008D4F7C"/>
    <w:rsid w:val="008D6692"/>
    <w:rsid w:val="008D73AC"/>
    <w:rsid w:val="008F1E5D"/>
    <w:rsid w:val="008F32E5"/>
    <w:rsid w:val="008F591A"/>
    <w:rsid w:val="009000CF"/>
    <w:rsid w:val="0090387C"/>
    <w:rsid w:val="00903F73"/>
    <w:rsid w:val="00910F44"/>
    <w:rsid w:val="00914E1C"/>
    <w:rsid w:val="00915F9E"/>
    <w:rsid w:val="00924AA6"/>
    <w:rsid w:val="009304E8"/>
    <w:rsid w:val="00931534"/>
    <w:rsid w:val="00932727"/>
    <w:rsid w:val="00932F3D"/>
    <w:rsid w:val="009350F9"/>
    <w:rsid w:val="0094212E"/>
    <w:rsid w:val="0095057F"/>
    <w:rsid w:val="00953820"/>
    <w:rsid w:val="00956EA6"/>
    <w:rsid w:val="00971410"/>
    <w:rsid w:val="00972420"/>
    <w:rsid w:val="0097346A"/>
    <w:rsid w:val="00975BA0"/>
    <w:rsid w:val="00976BA2"/>
    <w:rsid w:val="00981BCF"/>
    <w:rsid w:val="00983DAB"/>
    <w:rsid w:val="00985CA3"/>
    <w:rsid w:val="009951F7"/>
    <w:rsid w:val="009A038A"/>
    <w:rsid w:val="009A0C8F"/>
    <w:rsid w:val="009A7882"/>
    <w:rsid w:val="009B0A4B"/>
    <w:rsid w:val="009B3484"/>
    <w:rsid w:val="009B4062"/>
    <w:rsid w:val="009C5059"/>
    <w:rsid w:val="009C7B65"/>
    <w:rsid w:val="009D248A"/>
    <w:rsid w:val="009E0C90"/>
    <w:rsid w:val="009E340F"/>
    <w:rsid w:val="009E55A4"/>
    <w:rsid w:val="009E5D80"/>
    <w:rsid w:val="009F3C3D"/>
    <w:rsid w:val="009F5E30"/>
    <w:rsid w:val="00A00D24"/>
    <w:rsid w:val="00A05709"/>
    <w:rsid w:val="00A12B9E"/>
    <w:rsid w:val="00A17786"/>
    <w:rsid w:val="00A20625"/>
    <w:rsid w:val="00A2340C"/>
    <w:rsid w:val="00A2677E"/>
    <w:rsid w:val="00A27092"/>
    <w:rsid w:val="00A3065A"/>
    <w:rsid w:val="00A30FE3"/>
    <w:rsid w:val="00A33714"/>
    <w:rsid w:val="00A37B73"/>
    <w:rsid w:val="00A40931"/>
    <w:rsid w:val="00A43400"/>
    <w:rsid w:val="00A43A61"/>
    <w:rsid w:val="00A54D56"/>
    <w:rsid w:val="00A5606B"/>
    <w:rsid w:val="00A56DE7"/>
    <w:rsid w:val="00A571DA"/>
    <w:rsid w:val="00A604B9"/>
    <w:rsid w:val="00A6234B"/>
    <w:rsid w:val="00A6391F"/>
    <w:rsid w:val="00A64535"/>
    <w:rsid w:val="00A71ACE"/>
    <w:rsid w:val="00A71CF2"/>
    <w:rsid w:val="00A729A2"/>
    <w:rsid w:val="00A7454D"/>
    <w:rsid w:val="00A855E7"/>
    <w:rsid w:val="00A85F32"/>
    <w:rsid w:val="00A87BA0"/>
    <w:rsid w:val="00A94451"/>
    <w:rsid w:val="00A95DE6"/>
    <w:rsid w:val="00A95EFF"/>
    <w:rsid w:val="00A96BF9"/>
    <w:rsid w:val="00AA03DE"/>
    <w:rsid w:val="00AA1ED1"/>
    <w:rsid w:val="00AA6962"/>
    <w:rsid w:val="00AB0B04"/>
    <w:rsid w:val="00AB217D"/>
    <w:rsid w:val="00AB3E5F"/>
    <w:rsid w:val="00AB7957"/>
    <w:rsid w:val="00AC2779"/>
    <w:rsid w:val="00AC62F8"/>
    <w:rsid w:val="00AC6DF6"/>
    <w:rsid w:val="00AD03AB"/>
    <w:rsid w:val="00AD1D13"/>
    <w:rsid w:val="00AD23EC"/>
    <w:rsid w:val="00AD4166"/>
    <w:rsid w:val="00AE3620"/>
    <w:rsid w:val="00AE489E"/>
    <w:rsid w:val="00AF26F7"/>
    <w:rsid w:val="00AF521F"/>
    <w:rsid w:val="00AF73BE"/>
    <w:rsid w:val="00AF7CBB"/>
    <w:rsid w:val="00B02153"/>
    <w:rsid w:val="00B10DD2"/>
    <w:rsid w:val="00B11AB4"/>
    <w:rsid w:val="00B16FC9"/>
    <w:rsid w:val="00B17D5F"/>
    <w:rsid w:val="00B30B9E"/>
    <w:rsid w:val="00B3307D"/>
    <w:rsid w:val="00B3695D"/>
    <w:rsid w:val="00B40477"/>
    <w:rsid w:val="00B47123"/>
    <w:rsid w:val="00B524EE"/>
    <w:rsid w:val="00B56134"/>
    <w:rsid w:val="00B63A12"/>
    <w:rsid w:val="00B67AE7"/>
    <w:rsid w:val="00B730EC"/>
    <w:rsid w:val="00B761C7"/>
    <w:rsid w:val="00B8260B"/>
    <w:rsid w:val="00B834FD"/>
    <w:rsid w:val="00B84E92"/>
    <w:rsid w:val="00B84E94"/>
    <w:rsid w:val="00B85BFD"/>
    <w:rsid w:val="00B862B3"/>
    <w:rsid w:val="00B8786A"/>
    <w:rsid w:val="00B905A2"/>
    <w:rsid w:val="00B91B79"/>
    <w:rsid w:val="00BA1C0F"/>
    <w:rsid w:val="00BA4C8E"/>
    <w:rsid w:val="00BA538D"/>
    <w:rsid w:val="00BA673C"/>
    <w:rsid w:val="00BB0F36"/>
    <w:rsid w:val="00BB1DEE"/>
    <w:rsid w:val="00BB1F0D"/>
    <w:rsid w:val="00BB328B"/>
    <w:rsid w:val="00BB3DC3"/>
    <w:rsid w:val="00BB3DED"/>
    <w:rsid w:val="00BB609C"/>
    <w:rsid w:val="00BC18F0"/>
    <w:rsid w:val="00BC5D14"/>
    <w:rsid w:val="00BC7297"/>
    <w:rsid w:val="00BC7D67"/>
    <w:rsid w:val="00BD00ED"/>
    <w:rsid w:val="00BD1BDB"/>
    <w:rsid w:val="00BD7014"/>
    <w:rsid w:val="00BD718F"/>
    <w:rsid w:val="00BE2FC8"/>
    <w:rsid w:val="00BE3F79"/>
    <w:rsid w:val="00BE5181"/>
    <w:rsid w:val="00BF60CA"/>
    <w:rsid w:val="00C0566D"/>
    <w:rsid w:val="00C12593"/>
    <w:rsid w:val="00C13824"/>
    <w:rsid w:val="00C13EB4"/>
    <w:rsid w:val="00C20E75"/>
    <w:rsid w:val="00C233AA"/>
    <w:rsid w:val="00C25B3B"/>
    <w:rsid w:val="00C27201"/>
    <w:rsid w:val="00C32F86"/>
    <w:rsid w:val="00C35CBA"/>
    <w:rsid w:val="00C37AE4"/>
    <w:rsid w:val="00C40F90"/>
    <w:rsid w:val="00C42E1E"/>
    <w:rsid w:val="00C45C00"/>
    <w:rsid w:val="00C5022A"/>
    <w:rsid w:val="00C53747"/>
    <w:rsid w:val="00C6379E"/>
    <w:rsid w:val="00C6584B"/>
    <w:rsid w:val="00C65BC8"/>
    <w:rsid w:val="00C664A3"/>
    <w:rsid w:val="00C73188"/>
    <w:rsid w:val="00C742CE"/>
    <w:rsid w:val="00C76A81"/>
    <w:rsid w:val="00C776C6"/>
    <w:rsid w:val="00C77E6D"/>
    <w:rsid w:val="00C97E23"/>
    <w:rsid w:val="00CA07CF"/>
    <w:rsid w:val="00CA2EAC"/>
    <w:rsid w:val="00CB2062"/>
    <w:rsid w:val="00CB2FFF"/>
    <w:rsid w:val="00CB4A72"/>
    <w:rsid w:val="00CB4D5D"/>
    <w:rsid w:val="00CC55D5"/>
    <w:rsid w:val="00CD0C8E"/>
    <w:rsid w:val="00CD21FF"/>
    <w:rsid w:val="00CD2360"/>
    <w:rsid w:val="00CD2F51"/>
    <w:rsid w:val="00CD435C"/>
    <w:rsid w:val="00CE0DCA"/>
    <w:rsid w:val="00CE2BE6"/>
    <w:rsid w:val="00CE2D59"/>
    <w:rsid w:val="00CE6D28"/>
    <w:rsid w:val="00CE7389"/>
    <w:rsid w:val="00CF1410"/>
    <w:rsid w:val="00CF6CD7"/>
    <w:rsid w:val="00D00BA1"/>
    <w:rsid w:val="00D00FF9"/>
    <w:rsid w:val="00D010FD"/>
    <w:rsid w:val="00D01BF3"/>
    <w:rsid w:val="00D10B3B"/>
    <w:rsid w:val="00D129FD"/>
    <w:rsid w:val="00D131F9"/>
    <w:rsid w:val="00D22900"/>
    <w:rsid w:val="00D22DD1"/>
    <w:rsid w:val="00D24A9E"/>
    <w:rsid w:val="00D2506E"/>
    <w:rsid w:val="00D25830"/>
    <w:rsid w:val="00D26385"/>
    <w:rsid w:val="00D26B3C"/>
    <w:rsid w:val="00D31038"/>
    <w:rsid w:val="00D3517F"/>
    <w:rsid w:val="00D366AC"/>
    <w:rsid w:val="00D36F06"/>
    <w:rsid w:val="00D3722B"/>
    <w:rsid w:val="00D378E0"/>
    <w:rsid w:val="00D4253F"/>
    <w:rsid w:val="00D45F1E"/>
    <w:rsid w:val="00D55FE9"/>
    <w:rsid w:val="00D624C7"/>
    <w:rsid w:val="00D65FD0"/>
    <w:rsid w:val="00D70760"/>
    <w:rsid w:val="00D71DD1"/>
    <w:rsid w:val="00D71E71"/>
    <w:rsid w:val="00D72D22"/>
    <w:rsid w:val="00D74C7B"/>
    <w:rsid w:val="00D81115"/>
    <w:rsid w:val="00D867A7"/>
    <w:rsid w:val="00D90CB3"/>
    <w:rsid w:val="00D91365"/>
    <w:rsid w:val="00D915F5"/>
    <w:rsid w:val="00D94831"/>
    <w:rsid w:val="00D9521D"/>
    <w:rsid w:val="00D9610F"/>
    <w:rsid w:val="00D9751C"/>
    <w:rsid w:val="00DA01F5"/>
    <w:rsid w:val="00DA0E24"/>
    <w:rsid w:val="00DA1066"/>
    <w:rsid w:val="00DA4A13"/>
    <w:rsid w:val="00DB002B"/>
    <w:rsid w:val="00DB1C8B"/>
    <w:rsid w:val="00DB41E2"/>
    <w:rsid w:val="00DB65B0"/>
    <w:rsid w:val="00DC7BB6"/>
    <w:rsid w:val="00DD3C7E"/>
    <w:rsid w:val="00DD44C6"/>
    <w:rsid w:val="00DD4E3A"/>
    <w:rsid w:val="00DD62CC"/>
    <w:rsid w:val="00DD745A"/>
    <w:rsid w:val="00DE6A6F"/>
    <w:rsid w:val="00DF036A"/>
    <w:rsid w:val="00DF46CB"/>
    <w:rsid w:val="00E01062"/>
    <w:rsid w:val="00E03BF6"/>
    <w:rsid w:val="00E161E9"/>
    <w:rsid w:val="00E1674C"/>
    <w:rsid w:val="00E21DD0"/>
    <w:rsid w:val="00E23EBF"/>
    <w:rsid w:val="00E31D97"/>
    <w:rsid w:val="00E32731"/>
    <w:rsid w:val="00E353F0"/>
    <w:rsid w:val="00E42118"/>
    <w:rsid w:val="00E47A25"/>
    <w:rsid w:val="00E510AA"/>
    <w:rsid w:val="00E52064"/>
    <w:rsid w:val="00E57F7D"/>
    <w:rsid w:val="00E652C5"/>
    <w:rsid w:val="00E67BE7"/>
    <w:rsid w:val="00E702A1"/>
    <w:rsid w:val="00E749E5"/>
    <w:rsid w:val="00E75451"/>
    <w:rsid w:val="00E8374C"/>
    <w:rsid w:val="00E906FC"/>
    <w:rsid w:val="00E90783"/>
    <w:rsid w:val="00E96DA8"/>
    <w:rsid w:val="00E97E82"/>
    <w:rsid w:val="00EA505C"/>
    <w:rsid w:val="00EA5FD7"/>
    <w:rsid w:val="00EA7DAF"/>
    <w:rsid w:val="00EB4576"/>
    <w:rsid w:val="00EC1BF4"/>
    <w:rsid w:val="00EC3C9E"/>
    <w:rsid w:val="00EC3DFC"/>
    <w:rsid w:val="00EC4F62"/>
    <w:rsid w:val="00EC5182"/>
    <w:rsid w:val="00EC732F"/>
    <w:rsid w:val="00ED02E9"/>
    <w:rsid w:val="00ED0B52"/>
    <w:rsid w:val="00ED276B"/>
    <w:rsid w:val="00EE251E"/>
    <w:rsid w:val="00EE529A"/>
    <w:rsid w:val="00EF156E"/>
    <w:rsid w:val="00EF2602"/>
    <w:rsid w:val="00EF32D9"/>
    <w:rsid w:val="00EF66D1"/>
    <w:rsid w:val="00F02410"/>
    <w:rsid w:val="00F030EC"/>
    <w:rsid w:val="00F043E1"/>
    <w:rsid w:val="00F06115"/>
    <w:rsid w:val="00F0697D"/>
    <w:rsid w:val="00F07C65"/>
    <w:rsid w:val="00F07E8A"/>
    <w:rsid w:val="00F13FE0"/>
    <w:rsid w:val="00F145C3"/>
    <w:rsid w:val="00F14DFB"/>
    <w:rsid w:val="00F1762B"/>
    <w:rsid w:val="00F20426"/>
    <w:rsid w:val="00F21964"/>
    <w:rsid w:val="00F251EB"/>
    <w:rsid w:val="00F2548E"/>
    <w:rsid w:val="00F25B6A"/>
    <w:rsid w:val="00F33141"/>
    <w:rsid w:val="00F33403"/>
    <w:rsid w:val="00F36EB6"/>
    <w:rsid w:val="00F42F7B"/>
    <w:rsid w:val="00F47AD3"/>
    <w:rsid w:val="00F51B68"/>
    <w:rsid w:val="00F54833"/>
    <w:rsid w:val="00F62866"/>
    <w:rsid w:val="00F67D08"/>
    <w:rsid w:val="00F718BD"/>
    <w:rsid w:val="00F73D12"/>
    <w:rsid w:val="00F74539"/>
    <w:rsid w:val="00F807A0"/>
    <w:rsid w:val="00F817F2"/>
    <w:rsid w:val="00F82D0F"/>
    <w:rsid w:val="00F83596"/>
    <w:rsid w:val="00F90500"/>
    <w:rsid w:val="00F96231"/>
    <w:rsid w:val="00F96EE8"/>
    <w:rsid w:val="00F97AAB"/>
    <w:rsid w:val="00FA4D14"/>
    <w:rsid w:val="00FA4FA2"/>
    <w:rsid w:val="00FB60ED"/>
    <w:rsid w:val="00FB6571"/>
    <w:rsid w:val="00FC1BD2"/>
    <w:rsid w:val="00FC3507"/>
    <w:rsid w:val="00FC4486"/>
    <w:rsid w:val="00FC53AC"/>
    <w:rsid w:val="00FD15E1"/>
    <w:rsid w:val="00FE2676"/>
    <w:rsid w:val="00FE3353"/>
    <w:rsid w:val="00FE4D82"/>
    <w:rsid w:val="00FF03FC"/>
    <w:rsid w:val="00FF5FBD"/>
    <w:rsid w:val="00F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452F4E"/>
  <w15:chartTrackingRefBased/>
  <w15:docId w15:val="{D8272086-5B72-4489-B2AC-112FC8D0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FE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46E5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6E55"/>
    <w:rPr>
      <w:rFonts w:ascii="Arial" w:hAnsi="Arial"/>
      <w:b/>
      <w:bCs/>
      <w:color w:val="000080"/>
      <w:lang w:val="en-US"/>
    </w:rPr>
  </w:style>
  <w:style w:type="paragraph" w:styleId="a3">
    <w:name w:val="No Spacing"/>
    <w:basedOn w:val="a"/>
    <w:link w:val="a4"/>
    <w:uiPriority w:val="99"/>
    <w:qFormat/>
    <w:rsid w:val="00270FE3"/>
    <w:pPr>
      <w:spacing w:after="0" w:line="240" w:lineRule="auto"/>
    </w:pPr>
    <w:rPr>
      <w:rFonts w:eastAsia="SimSun"/>
      <w:sz w:val="32"/>
      <w:szCs w:val="32"/>
      <w:lang w:val="x-none" w:eastAsia="x-none"/>
    </w:rPr>
  </w:style>
  <w:style w:type="character" w:customStyle="1" w:styleId="a4">
    <w:name w:val="Без интервала Знак"/>
    <w:link w:val="a3"/>
    <w:uiPriority w:val="99"/>
    <w:locked/>
    <w:rsid w:val="00270FE3"/>
    <w:rPr>
      <w:rFonts w:ascii="Calibri" w:eastAsia="SimSun" w:hAnsi="Calibri"/>
      <w:sz w:val="32"/>
      <w:szCs w:val="32"/>
      <w:lang w:val="x-none" w:eastAsia="x-none" w:bidi="ar-SA"/>
    </w:rPr>
  </w:style>
  <w:style w:type="paragraph" w:customStyle="1" w:styleId="ConsPlusCell">
    <w:name w:val="ConsPlusCell"/>
    <w:rsid w:val="00270FE3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70FE3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5">
    <w:name w:val="Normal (Web)"/>
    <w:basedOn w:val="a"/>
    <w:rsid w:val="00270FE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Основной текст_"/>
    <w:link w:val="11"/>
    <w:locked/>
    <w:rsid w:val="00270FE3"/>
    <w:rPr>
      <w:sz w:val="26"/>
      <w:szCs w:val="26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6"/>
    <w:rsid w:val="00270FE3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hAnsi="Times New Roman"/>
      <w:sz w:val="26"/>
      <w:szCs w:val="26"/>
      <w:shd w:val="clear" w:color="auto" w:fill="FFFFFF"/>
      <w:lang w:val="x-none" w:eastAsia="x-none"/>
    </w:rPr>
  </w:style>
  <w:style w:type="character" w:customStyle="1" w:styleId="a7">
    <w:name w:val="Текст выноски Знак"/>
    <w:link w:val="a8"/>
    <w:semiHidden/>
    <w:locked/>
    <w:rsid w:val="00270FE3"/>
    <w:rPr>
      <w:rFonts w:ascii="Tahoma" w:hAnsi="Tahoma"/>
      <w:sz w:val="16"/>
      <w:szCs w:val="16"/>
      <w:lang w:bidi="ar-SA"/>
    </w:rPr>
  </w:style>
  <w:style w:type="paragraph" w:styleId="a8">
    <w:name w:val="Balloon Text"/>
    <w:basedOn w:val="a"/>
    <w:link w:val="a7"/>
    <w:semiHidden/>
    <w:rsid w:val="00270F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Верхний колонтитул Знак"/>
    <w:link w:val="aa"/>
    <w:locked/>
    <w:rsid w:val="00270FE3"/>
    <w:rPr>
      <w:rFonts w:ascii="Calibri" w:hAnsi="Calibri"/>
      <w:lang w:bidi="ar-SA"/>
    </w:rPr>
  </w:style>
  <w:style w:type="paragraph" w:styleId="aa">
    <w:name w:val="header"/>
    <w:basedOn w:val="a"/>
    <w:link w:val="a9"/>
    <w:rsid w:val="00270F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c"/>
    <w:semiHidden/>
    <w:locked/>
    <w:rsid w:val="00270FE3"/>
    <w:rPr>
      <w:rFonts w:ascii="Calibri" w:hAnsi="Calibri"/>
      <w:lang w:bidi="ar-SA"/>
    </w:rPr>
  </w:style>
  <w:style w:type="paragraph" w:styleId="ac">
    <w:name w:val="footer"/>
    <w:basedOn w:val="a"/>
    <w:link w:val="ab"/>
    <w:semiHidden/>
    <w:rsid w:val="00270F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d">
    <w:name w:val="List Paragraph"/>
    <w:basedOn w:val="a"/>
    <w:qFormat/>
    <w:rsid w:val="00270FE3"/>
    <w:pPr>
      <w:ind w:left="720"/>
    </w:pPr>
    <w:rPr>
      <w:rFonts w:cs="Calibri"/>
    </w:rPr>
  </w:style>
  <w:style w:type="paragraph" w:customStyle="1" w:styleId="fn2r">
    <w:name w:val="fn2r"/>
    <w:basedOn w:val="a"/>
    <w:rsid w:val="00270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uiPriority w:val="22"/>
    <w:qFormat/>
    <w:rsid w:val="00AE3620"/>
    <w:rPr>
      <w:b/>
      <w:bCs/>
    </w:rPr>
  </w:style>
  <w:style w:type="paragraph" w:customStyle="1" w:styleId="2">
    <w:name w:val="Основной текст2"/>
    <w:basedOn w:val="a"/>
    <w:rsid w:val="00546E55"/>
    <w:pPr>
      <w:widowControl w:val="0"/>
      <w:shd w:val="clear" w:color="auto" w:fill="FFFFFF"/>
      <w:spacing w:after="60" w:line="0" w:lineRule="atLeas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20">
    <w:name w:val="Основной текст (2)_"/>
    <w:link w:val="21"/>
    <w:rsid w:val="00546E55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46E55"/>
    <w:pPr>
      <w:widowControl w:val="0"/>
      <w:shd w:val="clear" w:color="auto" w:fill="FFFFFF"/>
      <w:spacing w:after="180" w:line="0" w:lineRule="atLeast"/>
      <w:jc w:val="center"/>
    </w:pPr>
    <w:rPr>
      <w:rFonts w:ascii="Times New Roman" w:hAnsi="Times New Roman"/>
      <w:b/>
      <w:bCs/>
      <w:sz w:val="26"/>
      <w:szCs w:val="26"/>
    </w:rPr>
  </w:style>
  <w:style w:type="paragraph" w:styleId="af">
    <w:name w:val="Body Text"/>
    <w:basedOn w:val="a"/>
    <w:link w:val="af0"/>
    <w:rsid w:val="00546E55"/>
    <w:pPr>
      <w:autoSpaceDE w:val="0"/>
      <w:autoSpaceDN w:val="0"/>
      <w:spacing w:after="60" w:line="240" w:lineRule="auto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f0">
    <w:name w:val="Основной текст Знак"/>
    <w:link w:val="af"/>
    <w:rsid w:val="00546E55"/>
    <w:rPr>
      <w:rFonts w:ascii="Arial" w:hAnsi="Arial" w:cs="Arial"/>
      <w:sz w:val="26"/>
      <w:szCs w:val="26"/>
    </w:rPr>
  </w:style>
  <w:style w:type="character" w:styleId="af1">
    <w:name w:val="annotation reference"/>
    <w:basedOn w:val="a0"/>
    <w:rsid w:val="009C5059"/>
    <w:rPr>
      <w:sz w:val="16"/>
      <w:szCs w:val="16"/>
    </w:rPr>
  </w:style>
  <w:style w:type="paragraph" w:styleId="af2">
    <w:name w:val="annotation text"/>
    <w:basedOn w:val="a"/>
    <w:link w:val="af3"/>
    <w:rsid w:val="009C505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C5059"/>
    <w:rPr>
      <w:rFonts w:ascii="Calibri" w:hAnsi="Calibri"/>
    </w:rPr>
  </w:style>
  <w:style w:type="paragraph" w:styleId="af4">
    <w:name w:val="annotation subject"/>
    <w:basedOn w:val="af2"/>
    <w:next w:val="af2"/>
    <w:link w:val="af5"/>
    <w:semiHidden/>
    <w:unhideWhenUsed/>
    <w:rsid w:val="009C505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9C5059"/>
    <w:rPr>
      <w:rFonts w:ascii="Calibri" w:hAnsi="Calibri"/>
      <w:b/>
      <w:bCs/>
    </w:rPr>
  </w:style>
  <w:style w:type="paragraph" w:styleId="af6">
    <w:name w:val="Revision"/>
    <w:hidden/>
    <w:uiPriority w:val="99"/>
    <w:semiHidden/>
    <w:rsid w:val="00130C9B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F331-FFA7-4F26-874D-BDF84A17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6037</Words>
  <Characters>34414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Win-Yagd</Company>
  <LinksUpToDate>false</LinksUpToDate>
  <CharactersWithSpaces>40371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home</dc:creator>
  <cp:keywords/>
  <cp:lastModifiedBy>ErmakovaEB</cp:lastModifiedBy>
  <cp:revision>22</cp:revision>
  <cp:lastPrinted>2023-01-13T10:34:00Z</cp:lastPrinted>
  <dcterms:created xsi:type="dcterms:W3CDTF">2022-11-01T12:47:00Z</dcterms:created>
  <dcterms:modified xsi:type="dcterms:W3CDTF">2023-01-13T11:08:00Z</dcterms:modified>
</cp:coreProperties>
</file>